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6038" w:rsidRDefault="005E28FC" w:rsidP="00586038">
      <w:pPr>
        <w:pStyle w:val="Title"/>
        <w:rPr>
          <w:lang w:val="en-GB"/>
        </w:rPr>
      </w:pPr>
      <w:r>
        <w:rPr>
          <w:rStyle w:val="CommentReference"/>
          <w:b w:val="0"/>
          <w:bCs w:val="0"/>
          <w:kern w:val="0"/>
          <w:szCs w:val="24"/>
          <w:lang w:eastAsia="de-DE"/>
        </w:rPr>
        <w:commentReference w:id="0"/>
      </w:r>
      <w:bookmarkStart w:id="1" w:name="_GoBack"/>
      <w:bookmarkEnd w:id="1"/>
    </w:p>
    <w:p w:rsidR="00586038" w:rsidRPr="00586038" w:rsidRDefault="00586038" w:rsidP="00586038">
      <w:pPr>
        <w:pStyle w:val="Header"/>
        <w:tabs>
          <w:tab w:val="right" w:pos="5954"/>
        </w:tabs>
        <w:spacing w:after="240"/>
        <w:rPr>
          <w:lang w:val="en-GB"/>
        </w:rPr>
      </w:pPr>
      <w:r>
        <w:rPr>
          <w:noProof/>
          <w:lang w:val="nl-NL" w:eastAsia="nl-NL"/>
        </w:rPr>
        <w:drawing>
          <wp:inline distT="0" distB="0" distL="0" distR="0">
            <wp:extent cx="357809" cy="494969"/>
            <wp:effectExtent l="0" t="0" r="4445" b="635"/>
            <wp:docPr id="3" name="Picture 3" descr="IAL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 Logo"/>
                    <pic:cNvPicPr>
                      <a:picLocks noChangeAspect="1" noChangeArrowheads="1"/>
                    </pic:cNvPicPr>
                  </pic:nvPicPr>
                  <pic:blipFill>
                    <a:blip r:embed="rId10"/>
                    <a:srcRect/>
                    <a:stretch>
                      <a:fillRect/>
                    </a:stretch>
                  </pic:blipFill>
                  <pic:spPr bwMode="auto">
                    <a:xfrm>
                      <a:off x="0" y="0"/>
                      <a:ext cx="359353" cy="497104"/>
                    </a:xfrm>
                    <a:prstGeom prst="rect">
                      <a:avLst/>
                    </a:prstGeom>
                    <a:noFill/>
                    <a:ln w="9525">
                      <a:noFill/>
                      <a:miter lim="800000"/>
                      <a:headEnd/>
                      <a:tailEnd/>
                    </a:ln>
                  </pic:spPr>
                </pic:pic>
              </a:graphicData>
            </a:graphic>
          </wp:inline>
        </w:drawing>
      </w:r>
      <w:r w:rsidRPr="00586038">
        <w:rPr>
          <w:lang w:val="en-GB"/>
        </w:rPr>
        <w:tab/>
      </w:r>
      <w:r w:rsidRPr="00586038">
        <w:rPr>
          <w:lang w:val="en-GB"/>
        </w:rPr>
        <w:tab/>
      </w:r>
      <w:r w:rsidRPr="00586038">
        <w:rPr>
          <w:lang w:val="en-GB"/>
        </w:rPr>
        <w:tab/>
        <w:t xml:space="preserve">Input paper: </w:t>
      </w:r>
      <w:r w:rsidRPr="00EA5A97">
        <w:rPr>
          <w:rStyle w:val="FootnoteReference"/>
        </w:rPr>
        <w:footnoteReference w:id="1"/>
      </w:r>
      <w:r w:rsidRPr="00586038">
        <w:rPr>
          <w:lang w:val="en-GB"/>
        </w:rPr>
        <w:tab/>
        <w:t xml:space="preserve">     VTS39-</w:t>
      </w:r>
      <w:r>
        <w:rPr>
          <w:lang w:val="en-GB"/>
        </w:rPr>
        <w:t>10.1.2</w:t>
      </w:r>
    </w:p>
    <w:p w:rsidR="00586038" w:rsidRPr="00586038" w:rsidRDefault="00586038" w:rsidP="00586038">
      <w:pPr>
        <w:pStyle w:val="BodyText"/>
        <w:tabs>
          <w:tab w:val="left" w:pos="2835"/>
        </w:tabs>
        <w:rPr>
          <w:lang w:val="en-GB"/>
        </w:rPr>
      </w:pPr>
    </w:p>
    <w:p w:rsidR="00586038" w:rsidRPr="00586038" w:rsidRDefault="00586038" w:rsidP="00586038">
      <w:pPr>
        <w:pStyle w:val="BodyText"/>
        <w:tabs>
          <w:tab w:val="left" w:pos="2835"/>
        </w:tabs>
        <w:rPr>
          <w:lang w:val="en-GB"/>
        </w:rPr>
      </w:pPr>
      <w:r w:rsidRPr="00586038">
        <w:rPr>
          <w:lang w:val="en-GB"/>
        </w:rPr>
        <w:t xml:space="preserve">Input paper for the following Committee(s): </w:t>
      </w:r>
      <w:r w:rsidRPr="00586038">
        <w:rPr>
          <w:lang w:val="en-GB"/>
        </w:rPr>
        <w:tab/>
      </w:r>
      <w:r w:rsidRPr="00586038">
        <w:rPr>
          <w:sz w:val="18"/>
          <w:szCs w:val="18"/>
          <w:lang w:val="en-GB"/>
        </w:rPr>
        <w:t>check as appropriate</w:t>
      </w:r>
      <w:r w:rsidRPr="00586038">
        <w:rPr>
          <w:sz w:val="18"/>
          <w:szCs w:val="18"/>
          <w:lang w:val="en-GB"/>
        </w:rPr>
        <w:tab/>
      </w:r>
      <w:r w:rsidRPr="00586038">
        <w:rPr>
          <w:lang w:val="en-GB"/>
        </w:rPr>
        <w:tab/>
        <w:t>Purpose of paper:</w:t>
      </w:r>
    </w:p>
    <w:p w:rsidR="00586038" w:rsidRPr="00586038" w:rsidRDefault="00586038" w:rsidP="00586038">
      <w:pPr>
        <w:pStyle w:val="BodyText"/>
        <w:tabs>
          <w:tab w:val="left" w:pos="1843"/>
        </w:tabs>
        <w:rPr>
          <w:rFonts w:cs="Arial"/>
          <w:b/>
          <w:sz w:val="24"/>
          <w:lang w:val="en-GB"/>
        </w:rPr>
      </w:pPr>
      <w:r w:rsidRPr="00586038">
        <w:rPr>
          <w:rFonts w:cs="Arial"/>
          <w:b/>
          <w:sz w:val="24"/>
          <w:lang w:val="en-GB"/>
        </w:rPr>
        <w:t>□</w:t>
      </w:r>
      <w:r w:rsidRPr="00586038">
        <w:rPr>
          <w:rFonts w:cs="Arial"/>
          <w:sz w:val="24"/>
          <w:lang w:val="en-GB"/>
        </w:rPr>
        <w:t xml:space="preserve">  </w:t>
      </w:r>
      <w:r w:rsidRPr="00586038">
        <w:rPr>
          <w:rFonts w:cs="Arial"/>
          <w:lang w:val="en-GB"/>
        </w:rPr>
        <w:t>ARM</w:t>
      </w:r>
      <w:r w:rsidRPr="00586038">
        <w:rPr>
          <w:rFonts w:cs="Arial"/>
          <w:lang w:val="en-GB"/>
        </w:rPr>
        <w:tab/>
      </w:r>
      <w:r w:rsidRPr="00586038">
        <w:rPr>
          <w:rFonts w:cs="Arial"/>
          <w:b/>
          <w:sz w:val="24"/>
          <w:lang w:val="en-GB"/>
        </w:rPr>
        <w:t>□</w:t>
      </w:r>
      <w:r w:rsidRPr="00586038">
        <w:rPr>
          <w:rFonts w:cs="Arial"/>
          <w:sz w:val="24"/>
          <w:lang w:val="en-GB"/>
        </w:rPr>
        <w:t xml:space="preserve">  </w:t>
      </w:r>
      <w:r w:rsidRPr="00586038">
        <w:rPr>
          <w:rFonts w:cs="Arial"/>
          <w:lang w:val="en-GB"/>
        </w:rPr>
        <w:t>ENG</w:t>
      </w:r>
      <w:r w:rsidRPr="00586038">
        <w:rPr>
          <w:rFonts w:cs="Arial"/>
          <w:lang w:val="en-GB"/>
        </w:rPr>
        <w:tab/>
      </w:r>
      <w:r w:rsidRPr="00586038">
        <w:rPr>
          <w:rFonts w:cs="Arial"/>
          <w:lang w:val="en-GB"/>
        </w:rPr>
        <w:tab/>
      </w:r>
      <w:r w:rsidRPr="00586038">
        <w:rPr>
          <w:rFonts w:cs="Arial"/>
          <w:b/>
          <w:sz w:val="24"/>
          <w:lang w:val="en-GB"/>
        </w:rPr>
        <w:t>□</w:t>
      </w:r>
      <w:r w:rsidRPr="00586038">
        <w:rPr>
          <w:rFonts w:cs="Arial"/>
          <w:sz w:val="24"/>
          <w:lang w:val="en-GB"/>
        </w:rPr>
        <w:t xml:space="preserve">  </w:t>
      </w:r>
      <w:r w:rsidRPr="00586038">
        <w:rPr>
          <w:rFonts w:cs="Arial"/>
          <w:lang w:val="en-GB"/>
        </w:rPr>
        <w:t>PAP</w:t>
      </w:r>
      <w:r w:rsidRPr="00586038">
        <w:rPr>
          <w:rFonts w:cs="Arial"/>
          <w:sz w:val="24"/>
          <w:lang w:val="en-GB"/>
        </w:rPr>
        <w:tab/>
      </w:r>
      <w:r w:rsidRPr="00586038">
        <w:rPr>
          <w:rFonts w:cs="Arial"/>
          <w:sz w:val="24"/>
          <w:lang w:val="en-GB"/>
        </w:rPr>
        <w:tab/>
      </w:r>
      <w:r w:rsidRPr="00586038">
        <w:rPr>
          <w:rFonts w:cs="Arial"/>
          <w:sz w:val="24"/>
          <w:lang w:val="en-GB"/>
        </w:rPr>
        <w:tab/>
      </w:r>
      <w:r w:rsidRPr="00586038">
        <w:rPr>
          <w:rFonts w:cs="Arial"/>
          <w:sz w:val="24"/>
          <w:lang w:val="en-GB"/>
        </w:rPr>
        <w:tab/>
      </w:r>
      <w:r w:rsidRPr="00586038">
        <w:rPr>
          <w:rFonts w:cs="Arial"/>
          <w:sz w:val="24"/>
          <w:lang w:val="en-GB"/>
        </w:rPr>
        <w:tab/>
      </w:r>
      <w:r w:rsidRPr="00586038">
        <w:rPr>
          <w:rFonts w:cs="Arial"/>
          <w:b/>
          <w:sz w:val="24"/>
          <w:lang w:val="en-GB"/>
        </w:rPr>
        <w:t>x</w:t>
      </w:r>
      <w:r w:rsidRPr="00586038">
        <w:rPr>
          <w:rFonts w:cs="Arial"/>
          <w:sz w:val="24"/>
          <w:lang w:val="en-GB"/>
        </w:rPr>
        <w:t xml:space="preserve">  Input</w:t>
      </w:r>
    </w:p>
    <w:p w:rsidR="00586038" w:rsidRPr="00586038" w:rsidRDefault="00586038" w:rsidP="00586038">
      <w:pPr>
        <w:pStyle w:val="BodyText"/>
        <w:tabs>
          <w:tab w:val="left" w:pos="1843"/>
        </w:tabs>
        <w:rPr>
          <w:lang w:val="en-GB"/>
        </w:rPr>
      </w:pPr>
      <w:r w:rsidRPr="00586038">
        <w:rPr>
          <w:rFonts w:cs="Arial"/>
          <w:b/>
          <w:sz w:val="24"/>
          <w:lang w:val="en-GB"/>
        </w:rPr>
        <w:t>□</w:t>
      </w:r>
      <w:r w:rsidRPr="00586038">
        <w:rPr>
          <w:rFonts w:cs="Arial"/>
          <w:sz w:val="24"/>
          <w:lang w:val="en-GB"/>
        </w:rPr>
        <w:t xml:space="preserve">  </w:t>
      </w:r>
      <w:r w:rsidRPr="00586038">
        <w:rPr>
          <w:rFonts w:cs="Arial"/>
          <w:lang w:val="en-GB"/>
        </w:rPr>
        <w:t>ENAV</w:t>
      </w:r>
      <w:r w:rsidRPr="00586038">
        <w:rPr>
          <w:rFonts w:cs="Arial"/>
          <w:b/>
          <w:sz w:val="24"/>
          <w:lang w:val="en-GB"/>
        </w:rPr>
        <w:tab/>
        <w:t>x</w:t>
      </w:r>
      <w:r w:rsidRPr="00586038">
        <w:rPr>
          <w:rFonts w:cs="Arial"/>
          <w:sz w:val="24"/>
          <w:lang w:val="en-GB"/>
        </w:rPr>
        <w:t xml:space="preserve">  </w:t>
      </w:r>
      <w:r w:rsidRPr="00586038">
        <w:rPr>
          <w:rFonts w:cs="Arial"/>
          <w:lang w:val="en-GB"/>
        </w:rPr>
        <w:t>VTS</w:t>
      </w:r>
      <w:r w:rsidRPr="00586038">
        <w:rPr>
          <w:rFonts w:cs="Arial"/>
          <w:sz w:val="24"/>
          <w:lang w:val="en-GB"/>
        </w:rPr>
        <w:tab/>
      </w:r>
      <w:r w:rsidRPr="00586038">
        <w:rPr>
          <w:rFonts w:cs="Arial"/>
          <w:sz w:val="24"/>
          <w:lang w:val="en-GB"/>
        </w:rPr>
        <w:tab/>
      </w:r>
      <w:r w:rsidRPr="00586038">
        <w:rPr>
          <w:rFonts w:cs="Arial"/>
          <w:sz w:val="24"/>
          <w:lang w:val="en-GB"/>
        </w:rPr>
        <w:tab/>
      </w:r>
      <w:r w:rsidRPr="00586038">
        <w:rPr>
          <w:rFonts w:cs="Arial"/>
          <w:sz w:val="24"/>
          <w:lang w:val="en-GB"/>
        </w:rPr>
        <w:tab/>
      </w:r>
      <w:r w:rsidRPr="00586038">
        <w:rPr>
          <w:rFonts w:cs="Arial"/>
          <w:sz w:val="24"/>
          <w:lang w:val="en-GB"/>
        </w:rPr>
        <w:tab/>
      </w:r>
      <w:r w:rsidRPr="00586038">
        <w:rPr>
          <w:rFonts w:cs="Arial"/>
          <w:sz w:val="24"/>
          <w:lang w:val="en-GB"/>
        </w:rPr>
        <w:tab/>
      </w:r>
      <w:r w:rsidRPr="00586038">
        <w:rPr>
          <w:rFonts w:cs="Arial"/>
          <w:sz w:val="24"/>
          <w:lang w:val="en-GB"/>
        </w:rPr>
        <w:tab/>
      </w:r>
      <w:r w:rsidRPr="00586038">
        <w:rPr>
          <w:rFonts w:cs="Arial"/>
          <w:b/>
          <w:sz w:val="24"/>
          <w:lang w:val="en-GB"/>
        </w:rPr>
        <w:t>□</w:t>
      </w:r>
      <w:r w:rsidRPr="00586038">
        <w:rPr>
          <w:rFonts w:cs="Arial"/>
          <w:sz w:val="24"/>
          <w:lang w:val="en-GB"/>
        </w:rPr>
        <w:t xml:space="preserve">  Information</w:t>
      </w:r>
    </w:p>
    <w:p w:rsidR="00586038" w:rsidRPr="00586038" w:rsidRDefault="00586038" w:rsidP="00586038">
      <w:pPr>
        <w:pStyle w:val="BodyText"/>
        <w:tabs>
          <w:tab w:val="left" w:pos="2835"/>
        </w:tabs>
        <w:rPr>
          <w:lang w:val="en-GB"/>
        </w:rPr>
      </w:pPr>
    </w:p>
    <w:p w:rsidR="00586038" w:rsidRPr="00586038" w:rsidRDefault="00586038" w:rsidP="00586038">
      <w:pPr>
        <w:pStyle w:val="BodyText"/>
        <w:tabs>
          <w:tab w:val="left" w:pos="2835"/>
        </w:tabs>
        <w:rPr>
          <w:lang w:val="en-GB"/>
        </w:rPr>
      </w:pPr>
      <w:r w:rsidRPr="00586038">
        <w:rPr>
          <w:lang w:val="en-GB"/>
        </w:rPr>
        <w:t xml:space="preserve">Agenda item </w:t>
      </w:r>
      <w:r w:rsidRPr="00037DF4">
        <w:rPr>
          <w:rStyle w:val="FootnoteReference"/>
        </w:rPr>
        <w:footnoteReference w:id="2"/>
      </w:r>
      <w:r w:rsidRPr="00586038">
        <w:rPr>
          <w:lang w:val="en-GB"/>
        </w:rPr>
        <w:tab/>
      </w:r>
      <w:r w:rsidRPr="00586038">
        <w:rPr>
          <w:lang w:val="en-GB"/>
        </w:rPr>
        <w:tab/>
      </w:r>
      <w:r w:rsidRPr="00586038">
        <w:rPr>
          <w:lang w:val="en-GB"/>
        </w:rPr>
        <w:tab/>
        <w:t>10.1</w:t>
      </w:r>
    </w:p>
    <w:p w:rsidR="00586038" w:rsidRPr="00586038" w:rsidRDefault="00586038" w:rsidP="00586038">
      <w:pPr>
        <w:pStyle w:val="BodyText"/>
        <w:tabs>
          <w:tab w:val="left" w:pos="2835"/>
        </w:tabs>
        <w:rPr>
          <w:lang w:val="en-GB"/>
        </w:rPr>
      </w:pPr>
      <w:r w:rsidRPr="00586038">
        <w:rPr>
          <w:lang w:val="en-GB"/>
        </w:rPr>
        <w:t xml:space="preserve">Technical Domain / Task Number </w:t>
      </w:r>
      <w:r w:rsidRPr="00586038">
        <w:rPr>
          <w:vertAlign w:val="superscript"/>
          <w:lang w:val="en-GB"/>
        </w:rPr>
        <w:t>2</w:t>
      </w:r>
      <w:r w:rsidRPr="00586038">
        <w:rPr>
          <w:lang w:val="en-GB"/>
        </w:rPr>
        <w:tab/>
        <w:t>TD</w:t>
      </w:r>
      <w:r>
        <w:rPr>
          <w:lang w:val="en-GB"/>
        </w:rPr>
        <w:t xml:space="preserve"># </w:t>
      </w:r>
      <w:r w:rsidRPr="00586038">
        <w:rPr>
          <w:lang w:val="en-GB"/>
        </w:rPr>
        <w:t>3</w:t>
      </w:r>
      <w:r>
        <w:rPr>
          <w:lang w:val="en-GB"/>
        </w:rPr>
        <w:t xml:space="preserve"> -</w:t>
      </w:r>
      <w:r w:rsidRPr="00586038">
        <w:rPr>
          <w:lang w:val="en-GB"/>
        </w:rPr>
        <w:t xml:space="preserve"> VTS-training</w:t>
      </w:r>
    </w:p>
    <w:p w:rsidR="00586038" w:rsidRPr="00586038" w:rsidRDefault="00586038" w:rsidP="00586038">
      <w:pPr>
        <w:pStyle w:val="BodyText"/>
        <w:tabs>
          <w:tab w:val="left" w:pos="2835"/>
        </w:tabs>
        <w:rPr>
          <w:lang w:val="en-GB"/>
        </w:rPr>
      </w:pPr>
      <w:r w:rsidRPr="00586038">
        <w:rPr>
          <w:lang w:val="en-GB"/>
        </w:rPr>
        <w:t>Author(s) / Submitter(s)</w:t>
      </w:r>
      <w:r w:rsidRPr="00586038">
        <w:rPr>
          <w:lang w:val="en-GB"/>
        </w:rPr>
        <w:tab/>
      </w:r>
      <w:r w:rsidRPr="00586038">
        <w:rPr>
          <w:lang w:val="en-GB"/>
        </w:rPr>
        <w:tab/>
      </w:r>
      <w:r w:rsidRPr="00586038">
        <w:rPr>
          <w:lang w:val="en-GB"/>
        </w:rPr>
        <w:tab/>
        <w:t>Cees Stedehouder, Lilian Biber on behalf of NL-VTS-</w:t>
      </w:r>
      <w:r>
        <w:rPr>
          <w:lang w:val="en-GB"/>
        </w:rPr>
        <w:t>g</w:t>
      </w:r>
      <w:r w:rsidRPr="00586038">
        <w:rPr>
          <w:lang w:val="en-GB"/>
        </w:rPr>
        <w:t>roup</w:t>
      </w:r>
    </w:p>
    <w:p w:rsidR="00586038" w:rsidRPr="00586038" w:rsidRDefault="00586038" w:rsidP="00586038">
      <w:pPr>
        <w:pStyle w:val="BodyText"/>
        <w:tabs>
          <w:tab w:val="left" w:pos="2835"/>
        </w:tabs>
        <w:rPr>
          <w:lang w:val="en-GB"/>
        </w:rPr>
      </w:pPr>
    </w:p>
    <w:p w:rsidR="00586038" w:rsidRPr="00586038" w:rsidRDefault="00586038" w:rsidP="00586038">
      <w:pPr>
        <w:pStyle w:val="Title"/>
        <w:rPr>
          <w:lang w:val="en-GB"/>
        </w:rPr>
      </w:pPr>
      <w:r w:rsidRPr="00586038">
        <w:rPr>
          <w:lang w:val="en-GB"/>
        </w:rPr>
        <w:t>IALA Model Course No. #####</w:t>
      </w:r>
    </w:p>
    <w:p w:rsidR="00586038" w:rsidRPr="00586038" w:rsidRDefault="00586038" w:rsidP="00586038">
      <w:pPr>
        <w:pStyle w:val="Title"/>
        <w:rPr>
          <w:lang w:val="en-GB"/>
        </w:rPr>
      </w:pPr>
      <w:r w:rsidRPr="00586038">
        <w:rPr>
          <w:lang w:val="en-GB"/>
        </w:rPr>
        <w:t xml:space="preserve">on Revalidation Process for VTS-personnel, </w:t>
      </w:r>
    </w:p>
    <w:p w:rsidR="00586038" w:rsidRDefault="00586038" w:rsidP="00586038">
      <w:pPr>
        <w:pStyle w:val="Title"/>
      </w:pPr>
      <w:r>
        <w:t xml:space="preserve">Edition 1, </w:t>
      </w:r>
      <w:r w:rsidR="00D745A1">
        <w:t>April</w:t>
      </w:r>
      <w:r>
        <w:t xml:space="preserve"> 201</w:t>
      </w:r>
      <w:r w:rsidR="00D745A1">
        <w:t>5</w:t>
      </w:r>
    </w:p>
    <w:p w:rsidR="00586038" w:rsidRDefault="00586038" w:rsidP="00586038">
      <w:pPr>
        <w:pStyle w:val="Title"/>
      </w:pPr>
    </w:p>
    <w:p w:rsidR="00586038" w:rsidRDefault="00586038" w:rsidP="00586038">
      <w:pPr>
        <w:pStyle w:val="Heading1"/>
        <w:tabs>
          <w:tab w:val="clear" w:pos="4679"/>
          <w:tab w:val="num" w:pos="567"/>
        </w:tabs>
      </w:pPr>
      <w:r>
        <w:t>Summary</w:t>
      </w:r>
    </w:p>
    <w:p w:rsidR="00586038" w:rsidRPr="00586038" w:rsidRDefault="00586038" w:rsidP="00586038">
      <w:pPr>
        <w:pStyle w:val="BodyText"/>
        <w:rPr>
          <w:lang w:val="en-GB"/>
        </w:rPr>
      </w:pPr>
      <w:r w:rsidRPr="00586038">
        <w:rPr>
          <w:lang w:val="en-GB"/>
        </w:rPr>
        <w:t>With reference to VTS37/10.6/13, renamed VTS38-12.2.5, members of the VTS-committee considered the development of a guideline on Revalidation Process for VTS Personnel. This work item was incorporated into the Work Programme 2014-2018 for the Committee under task 3.1.1. Council at its 59</w:t>
      </w:r>
      <w:r w:rsidRPr="00586038">
        <w:rPr>
          <w:vertAlign w:val="superscript"/>
          <w:lang w:val="en-GB"/>
        </w:rPr>
        <w:t>th</w:t>
      </w:r>
      <w:r w:rsidRPr="00586038">
        <w:rPr>
          <w:lang w:val="en-GB"/>
        </w:rPr>
        <w:t xml:space="preserve"> session approved the work item with the remark that instead of a Guideline an IALA Model Course shall be developed. The proposals in this document are building on the previous (</w:t>
      </w:r>
      <w:r w:rsidR="00D745A1" w:rsidRPr="00586038">
        <w:rPr>
          <w:lang w:val="en-GB"/>
        </w:rPr>
        <w:t>intercessional</w:t>
      </w:r>
      <w:r w:rsidRPr="00586038">
        <w:rPr>
          <w:lang w:val="en-GB"/>
        </w:rPr>
        <w:t>) discussions as reflected in the working paper mentioned in the paragraph 1.2 below.</w:t>
      </w:r>
    </w:p>
    <w:p w:rsidR="00586038" w:rsidRPr="00586038" w:rsidRDefault="00586038" w:rsidP="00586038">
      <w:pPr>
        <w:pStyle w:val="BodyText"/>
        <w:rPr>
          <w:lang w:val="en-GB"/>
        </w:rPr>
      </w:pPr>
    </w:p>
    <w:p w:rsidR="00586038" w:rsidRDefault="00586038" w:rsidP="00586038">
      <w:pPr>
        <w:pStyle w:val="Heading2"/>
      </w:pPr>
      <w:r>
        <w:t>Purpose of the document</w:t>
      </w:r>
    </w:p>
    <w:p w:rsidR="00586038" w:rsidRPr="00586038" w:rsidRDefault="00586038" w:rsidP="00586038">
      <w:pPr>
        <w:pStyle w:val="BodyText"/>
        <w:rPr>
          <w:lang w:val="en-GB"/>
        </w:rPr>
      </w:pPr>
      <w:r w:rsidRPr="00586038">
        <w:rPr>
          <w:lang w:val="en-GB"/>
        </w:rPr>
        <w:t xml:space="preserve">The VTS-committee to discuss this contribution for the further development of </w:t>
      </w:r>
      <w:r w:rsidR="00D745A1">
        <w:rPr>
          <w:lang w:val="en-GB"/>
        </w:rPr>
        <w:t xml:space="preserve">the </w:t>
      </w:r>
      <w:r w:rsidRPr="00586038">
        <w:rPr>
          <w:lang w:val="en-GB"/>
        </w:rPr>
        <w:t>Model Course.</w:t>
      </w:r>
    </w:p>
    <w:p w:rsidR="00586038" w:rsidRPr="00586038" w:rsidRDefault="00586038" w:rsidP="00586038">
      <w:pPr>
        <w:pStyle w:val="BodyText"/>
        <w:rPr>
          <w:lang w:val="en-GB"/>
        </w:rPr>
      </w:pPr>
    </w:p>
    <w:p w:rsidR="00586038" w:rsidRDefault="00586038" w:rsidP="00586038">
      <w:pPr>
        <w:pStyle w:val="Heading2"/>
      </w:pPr>
      <w:r>
        <w:t>Related documents</w:t>
      </w:r>
    </w:p>
    <w:p w:rsidR="00586038" w:rsidRDefault="00586038" w:rsidP="00586038">
      <w:pPr>
        <w:pStyle w:val="BodyText"/>
        <w:numPr>
          <w:ilvl w:val="0"/>
          <w:numId w:val="28"/>
        </w:numPr>
      </w:pPr>
      <w:r>
        <w:t>Input document V39-10.1.2</w:t>
      </w:r>
    </w:p>
    <w:p w:rsidR="00586038" w:rsidRDefault="00D745A1" w:rsidP="00586038">
      <w:pPr>
        <w:pStyle w:val="BodyText"/>
        <w:numPr>
          <w:ilvl w:val="0"/>
          <w:numId w:val="28"/>
        </w:numPr>
      </w:pPr>
      <w:r>
        <w:t>V103</w:t>
      </w:r>
    </w:p>
    <w:p w:rsidR="00586038" w:rsidRPr="00B56BDF" w:rsidRDefault="00D745A1" w:rsidP="00586038">
      <w:pPr>
        <w:pStyle w:val="BodyText"/>
        <w:numPr>
          <w:ilvl w:val="0"/>
          <w:numId w:val="28"/>
        </w:numPr>
      </w:pPr>
      <w:r>
        <w:t>Report Council 59</w:t>
      </w:r>
    </w:p>
    <w:p w:rsidR="00586038" w:rsidRDefault="00586038" w:rsidP="00586038">
      <w:pPr>
        <w:pStyle w:val="Heading1"/>
        <w:tabs>
          <w:tab w:val="clear" w:pos="4679"/>
          <w:tab w:val="num" w:pos="567"/>
        </w:tabs>
      </w:pPr>
      <w:r>
        <w:lastRenderedPageBreak/>
        <w:t>Background</w:t>
      </w:r>
    </w:p>
    <w:p w:rsidR="00586038" w:rsidRPr="00586038" w:rsidRDefault="00586038" w:rsidP="00586038">
      <w:pPr>
        <w:pStyle w:val="BodyText"/>
        <w:rPr>
          <w:lang w:val="en-GB"/>
        </w:rPr>
      </w:pPr>
      <w:r w:rsidRPr="00586038">
        <w:rPr>
          <w:lang w:val="en-GB"/>
        </w:rPr>
        <w:t>To provide further clarification on the process of Revalidation for VTSO-certificates and to structure the suspects to be considered for</w:t>
      </w:r>
      <w:r w:rsidR="00D745A1">
        <w:rPr>
          <w:lang w:val="en-GB"/>
        </w:rPr>
        <w:t xml:space="preserve"> each of the mentioned training</w:t>
      </w:r>
      <w:r w:rsidRPr="00586038">
        <w:rPr>
          <w:lang w:val="en-GB"/>
        </w:rPr>
        <w:t xml:space="preserve"> within this process, such as scope, objectives, frequency, delivery and assessment, as well as evaluation of the process performed by the competent authorities.</w:t>
      </w:r>
    </w:p>
    <w:p w:rsidR="00586038" w:rsidRDefault="00586038" w:rsidP="00586038">
      <w:pPr>
        <w:pStyle w:val="Heading1"/>
        <w:tabs>
          <w:tab w:val="clear" w:pos="4679"/>
          <w:tab w:val="num" w:pos="567"/>
        </w:tabs>
      </w:pPr>
      <w:r>
        <w:t>Discussion</w:t>
      </w:r>
    </w:p>
    <w:p w:rsidR="00586038" w:rsidRPr="00586038" w:rsidRDefault="00586038" w:rsidP="00586038">
      <w:pPr>
        <w:pStyle w:val="BodyText"/>
        <w:rPr>
          <w:lang w:val="en-GB"/>
        </w:rPr>
      </w:pPr>
      <w:r w:rsidRPr="00586038">
        <w:rPr>
          <w:lang w:val="en-GB"/>
        </w:rPr>
        <w:t xml:space="preserve">Further development of the document of the Model Course as subject to discussion in the appropriate working group </w:t>
      </w:r>
      <w:r w:rsidR="00D745A1">
        <w:rPr>
          <w:lang w:val="en-GB"/>
        </w:rPr>
        <w:t xml:space="preserve">(TD# 3 - VTS Training) </w:t>
      </w:r>
      <w:r w:rsidRPr="00586038">
        <w:rPr>
          <w:lang w:val="en-GB"/>
        </w:rPr>
        <w:t>of the VTS-committee.</w:t>
      </w:r>
    </w:p>
    <w:p w:rsidR="00586038" w:rsidRPr="00586038" w:rsidRDefault="00586038" w:rsidP="00586038">
      <w:pPr>
        <w:pStyle w:val="BodyText"/>
        <w:rPr>
          <w:lang w:val="en-GB"/>
        </w:rPr>
      </w:pPr>
    </w:p>
    <w:p w:rsidR="00586038" w:rsidRDefault="00586038" w:rsidP="00586038">
      <w:pPr>
        <w:pStyle w:val="Heading1"/>
        <w:tabs>
          <w:tab w:val="clear" w:pos="4679"/>
          <w:tab w:val="num" w:pos="567"/>
        </w:tabs>
      </w:pPr>
      <w:r>
        <w:t>Action requested of the Committee</w:t>
      </w:r>
    </w:p>
    <w:p w:rsidR="00586038" w:rsidRPr="00586038" w:rsidRDefault="00586038" w:rsidP="00586038">
      <w:pPr>
        <w:pStyle w:val="BodyText"/>
        <w:rPr>
          <w:lang w:val="en-GB"/>
        </w:rPr>
      </w:pPr>
      <w:r w:rsidRPr="00586038">
        <w:rPr>
          <w:lang w:val="en-GB"/>
        </w:rPr>
        <w:t xml:space="preserve">The Committee is requested to: </w:t>
      </w:r>
    </w:p>
    <w:p w:rsidR="00586038" w:rsidRPr="00597FAE" w:rsidRDefault="00586038" w:rsidP="00586038">
      <w:pPr>
        <w:pStyle w:val="List1"/>
        <w:numPr>
          <w:ilvl w:val="0"/>
          <w:numId w:val="0"/>
        </w:numPr>
        <w:tabs>
          <w:tab w:val="num" w:pos="567"/>
        </w:tabs>
        <w:ind w:left="567" w:hanging="567"/>
      </w:pPr>
      <w:r>
        <w:t>Consider and discuss the proposals provided in this document</w:t>
      </w:r>
    </w:p>
    <w:p w:rsidR="00586038" w:rsidRDefault="00586038" w:rsidP="00586038">
      <w:pPr>
        <w:pStyle w:val="List1"/>
      </w:pPr>
      <w:r>
        <w:t xml:space="preserve">Insert the proposals in the document where appropriate </w:t>
      </w:r>
    </w:p>
    <w:p w:rsidR="00586038" w:rsidRPr="004D1D85" w:rsidRDefault="00586038" w:rsidP="00586038">
      <w:pPr>
        <w:pStyle w:val="List1"/>
        <w:rPr>
          <w:lang w:eastAsia="en-US"/>
        </w:rPr>
      </w:pPr>
      <w:r>
        <w:t>Approve the approach as provided.</w:t>
      </w:r>
    </w:p>
    <w:p w:rsidR="00586038" w:rsidRPr="00586038" w:rsidRDefault="00586038" w:rsidP="00586038">
      <w:pPr>
        <w:pStyle w:val="Title"/>
        <w:rPr>
          <w:b w:val="0"/>
          <w:bCs w:val="0"/>
          <w:lang w:val="en-GB"/>
        </w:rPr>
      </w:pPr>
      <w:r>
        <w:rPr>
          <w:lang w:val="en-GB"/>
        </w:rPr>
        <w:br w:type="page"/>
      </w:r>
    </w:p>
    <w:p w:rsidR="001A18B3" w:rsidRPr="00A5195E" w:rsidRDefault="00F36F73" w:rsidP="00C70EFE">
      <w:pPr>
        <w:pStyle w:val="Title"/>
        <w:rPr>
          <w:lang w:val="en-GB"/>
        </w:rPr>
      </w:pPr>
      <w:r>
        <w:rPr>
          <w:noProof/>
          <w:lang w:val="nl-NL" w:eastAsia="nl-NL"/>
        </w:rPr>
        <w:lastRenderedPageBreak/>
        <mc:AlternateContent>
          <mc:Choice Requires="wps">
            <w:drawing>
              <wp:anchor distT="0" distB="0" distL="114300" distR="114300" simplePos="0" relativeHeight="251654656" behindDoc="0" locked="0" layoutInCell="1" allowOverlap="1">
                <wp:simplePos x="0" y="0"/>
                <wp:positionH relativeFrom="column">
                  <wp:posOffset>1066800</wp:posOffset>
                </wp:positionH>
                <wp:positionV relativeFrom="paragraph">
                  <wp:posOffset>496570</wp:posOffset>
                </wp:positionV>
                <wp:extent cx="4147820" cy="3287395"/>
                <wp:effectExtent l="0" t="0" r="0" b="8255"/>
                <wp:wrapNone/>
                <wp:docPr id="8"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47820" cy="328739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86038" w:rsidRPr="00E83599" w:rsidRDefault="00586038" w:rsidP="00460028">
                            <w:pPr>
                              <w:autoSpaceDE w:val="0"/>
                              <w:autoSpaceDN w:val="0"/>
                              <w:adjustRightInd w:val="0"/>
                              <w:jc w:val="center"/>
                              <w:rPr>
                                <w:rFonts w:cs="Arial"/>
                                <w:b/>
                                <w:bCs/>
                                <w:color w:val="000000"/>
                                <w:sz w:val="36"/>
                                <w:szCs w:val="36"/>
                              </w:rPr>
                            </w:pPr>
                            <w:r w:rsidRPr="00E83599">
                              <w:rPr>
                                <w:rFonts w:cs="Arial"/>
                                <w:b/>
                                <w:color w:val="000000"/>
                                <w:sz w:val="36"/>
                                <w:szCs w:val="36"/>
                              </w:rPr>
                              <w:t xml:space="preserve">IALA </w:t>
                            </w:r>
                            <w:ins w:id="2" w:author="Lilian Biber" w:date="2015-03-03T11:41:00Z">
                              <w:r>
                                <w:rPr>
                                  <w:rFonts w:cs="Arial"/>
                                  <w:b/>
                                  <w:color w:val="000000"/>
                                  <w:sz w:val="36"/>
                                  <w:szCs w:val="36"/>
                                </w:rPr>
                                <w:t>Model Course</w:t>
                              </w:r>
                            </w:ins>
                            <w:del w:id="3" w:author="Lilian Biber" w:date="2015-03-03T11:41:00Z">
                              <w:r w:rsidRPr="00E83599" w:rsidDel="005E28FC">
                                <w:rPr>
                                  <w:rFonts w:cs="Arial"/>
                                  <w:b/>
                                  <w:color w:val="000000"/>
                                  <w:sz w:val="36"/>
                                  <w:szCs w:val="36"/>
                                </w:rPr>
                                <w:delText>Guideline</w:delText>
                              </w:r>
                            </w:del>
                            <w:r w:rsidRPr="00E83599">
                              <w:rPr>
                                <w:rFonts w:cs="Arial"/>
                                <w:b/>
                                <w:color w:val="000000"/>
                                <w:sz w:val="36"/>
                                <w:szCs w:val="36"/>
                              </w:rPr>
                              <w:t xml:space="preserve"> No. </w:t>
                            </w:r>
                            <w:r w:rsidRPr="00E83599">
                              <w:rPr>
                                <w:rFonts w:cs="Arial"/>
                                <w:b/>
                                <w:bCs/>
                                <w:color w:val="000000"/>
                                <w:sz w:val="36"/>
                                <w:szCs w:val="36"/>
                              </w:rPr>
                              <w:t>####</w:t>
                            </w:r>
                          </w:p>
                          <w:p w:rsidR="00586038" w:rsidRPr="00E83599" w:rsidRDefault="00586038" w:rsidP="00460028">
                            <w:pPr>
                              <w:autoSpaceDE w:val="0"/>
                              <w:autoSpaceDN w:val="0"/>
                              <w:adjustRightInd w:val="0"/>
                              <w:jc w:val="center"/>
                              <w:rPr>
                                <w:rFonts w:cs="Arial"/>
                                <w:b/>
                                <w:bCs/>
                                <w:color w:val="000000"/>
                                <w:sz w:val="36"/>
                                <w:szCs w:val="36"/>
                              </w:rPr>
                            </w:pPr>
                          </w:p>
                          <w:p w:rsidR="00586038" w:rsidRPr="00E83599" w:rsidRDefault="00586038" w:rsidP="00460028">
                            <w:pPr>
                              <w:autoSpaceDE w:val="0"/>
                              <w:autoSpaceDN w:val="0"/>
                              <w:adjustRightInd w:val="0"/>
                              <w:jc w:val="center"/>
                              <w:rPr>
                                <w:rFonts w:cs="Arial"/>
                                <w:b/>
                                <w:bCs/>
                                <w:color w:val="000000"/>
                                <w:sz w:val="36"/>
                                <w:szCs w:val="36"/>
                              </w:rPr>
                            </w:pPr>
                            <w:r>
                              <w:rPr>
                                <w:rFonts w:cs="Arial"/>
                                <w:b/>
                                <w:bCs/>
                                <w:color w:val="000000"/>
                                <w:sz w:val="36"/>
                                <w:szCs w:val="36"/>
                              </w:rPr>
                              <w:t>O</w:t>
                            </w:r>
                            <w:r w:rsidRPr="00E83599">
                              <w:rPr>
                                <w:rFonts w:cs="Arial"/>
                                <w:b/>
                                <w:bCs/>
                                <w:color w:val="000000"/>
                                <w:sz w:val="36"/>
                                <w:szCs w:val="36"/>
                              </w:rPr>
                              <w:t>n</w:t>
                            </w:r>
                          </w:p>
                          <w:p w:rsidR="00586038" w:rsidRPr="00E83599" w:rsidRDefault="00586038" w:rsidP="00460028">
                            <w:pPr>
                              <w:autoSpaceDE w:val="0"/>
                              <w:autoSpaceDN w:val="0"/>
                              <w:adjustRightInd w:val="0"/>
                              <w:jc w:val="center"/>
                              <w:rPr>
                                <w:rFonts w:cs="Arial"/>
                                <w:b/>
                                <w:bCs/>
                                <w:color w:val="000000"/>
                                <w:sz w:val="36"/>
                                <w:szCs w:val="36"/>
                              </w:rPr>
                            </w:pPr>
                          </w:p>
                          <w:p w:rsidR="00586038" w:rsidRPr="00E83599" w:rsidRDefault="00586038" w:rsidP="00460028">
                            <w:pPr>
                              <w:autoSpaceDE w:val="0"/>
                              <w:autoSpaceDN w:val="0"/>
                              <w:adjustRightInd w:val="0"/>
                              <w:jc w:val="center"/>
                              <w:rPr>
                                <w:b/>
                                <w:sz w:val="36"/>
                                <w:szCs w:val="36"/>
                              </w:rPr>
                            </w:pPr>
                            <w:r w:rsidRPr="00E83599">
                              <w:rPr>
                                <w:b/>
                                <w:sz w:val="36"/>
                                <w:szCs w:val="36"/>
                              </w:rPr>
                              <w:t>Revalidation Process</w:t>
                            </w:r>
                          </w:p>
                          <w:p w:rsidR="00586038" w:rsidRPr="00E83599" w:rsidRDefault="00586038" w:rsidP="00460028">
                            <w:pPr>
                              <w:autoSpaceDE w:val="0"/>
                              <w:autoSpaceDN w:val="0"/>
                              <w:adjustRightInd w:val="0"/>
                              <w:jc w:val="center"/>
                              <w:rPr>
                                <w:rFonts w:cs="Arial"/>
                                <w:b/>
                                <w:bCs/>
                                <w:color w:val="000000"/>
                                <w:sz w:val="36"/>
                                <w:szCs w:val="36"/>
                              </w:rPr>
                            </w:pPr>
                            <w:r w:rsidRPr="00E83599">
                              <w:rPr>
                                <w:b/>
                                <w:sz w:val="36"/>
                                <w:szCs w:val="36"/>
                              </w:rPr>
                              <w:t>for</w:t>
                            </w:r>
                          </w:p>
                          <w:p w:rsidR="00586038" w:rsidRDefault="00586038" w:rsidP="00460028">
                            <w:pPr>
                              <w:autoSpaceDE w:val="0"/>
                              <w:autoSpaceDN w:val="0"/>
                              <w:adjustRightInd w:val="0"/>
                              <w:jc w:val="center"/>
                              <w:rPr>
                                <w:rFonts w:cs="Arial"/>
                                <w:b/>
                                <w:bCs/>
                                <w:color w:val="000000"/>
                                <w:sz w:val="36"/>
                                <w:szCs w:val="36"/>
                              </w:rPr>
                            </w:pPr>
                            <w:r w:rsidRPr="00E83599">
                              <w:rPr>
                                <w:rFonts w:cs="Arial"/>
                                <w:b/>
                                <w:bCs/>
                                <w:color w:val="000000"/>
                                <w:sz w:val="36"/>
                                <w:szCs w:val="36"/>
                              </w:rPr>
                              <w:t xml:space="preserve">VTS </w:t>
                            </w:r>
                            <w:r>
                              <w:rPr>
                                <w:rFonts w:cs="Arial"/>
                                <w:b/>
                                <w:bCs/>
                                <w:color w:val="000000"/>
                                <w:sz w:val="36"/>
                                <w:szCs w:val="36"/>
                              </w:rPr>
                              <w:t>Personnel</w:t>
                            </w:r>
                          </w:p>
                          <w:p w:rsidR="00586038" w:rsidRDefault="00586038" w:rsidP="00460028">
                            <w:pPr>
                              <w:autoSpaceDE w:val="0"/>
                              <w:autoSpaceDN w:val="0"/>
                              <w:adjustRightInd w:val="0"/>
                              <w:jc w:val="center"/>
                              <w:rPr>
                                <w:rFonts w:cs="Arial"/>
                                <w:b/>
                                <w:bCs/>
                                <w:color w:val="000000"/>
                                <w:sz w:val="36"/>
                                <w:szCs w:val="36"/>
                              </w:rPr>
                            </w:pPr>
                          </w:p>
                          <w:p w:rsidR="00586038" w:rsidRDefault="00586038" w:rsidP="00460028">
                            <w:pPr>
                              <w:autoSpaceDE w:val="0"/>
                              <w:autoSpaceDN w:val="0"/>
                              <w:adjustRightInd w:val="0"/>
                              <w:jc w:val="center"/>
                              <w:rPr>
                                <w:rFonts w:cs="Arial"/>
                                <w:b/>
                                <w:bCs/>
                                <w:color w:val="000000"/>
                                <w:sz w:val="36"/>
                                <w:szCs w:val="36"/>
                              </w:rPr>
                            </w:pPr>
                            <w:r>
                              <w:rPr>
                                <w:rFonts w:cs="Arial"/>
                                <w:b/>
                                <w:bCs/>
                                <w:color w:val="000000"/>
                                <w:sz w:val="36"/>
                                <w:szCs w:val="36"/>
                              </w:rPr>
                              <w:t>Edition 1</w:t>
                            </w:r>
                          </w:p>
                          <w:p w:rsidR="00586038" w:rsidRDefault="00586038" w:rsidP="00460028">
                            <w:pPr>
                              <w:autoSpaceDE w:val="0"/>
                              <w:autoSpaceDN w:val="0"/>
                              <w:adjustRightInd w:val="0"/>
                              <w:jc w:val="center"/>
                              <w:rPr>
                                <w:rFonts w:cs="Arial"/>
                                <w:b/>
                                <w:bCs/>
                                <w:color w:val="000000"/>
                                <w:sz w:val="36"/>
                                <w:szCs w:val="36"/>
                              </w:rPr>
                            </w:pPr>
                          </w:p>
                          <w:p w:rsidR="00586038" w:rsidRPr="00E83599" w:rsidRDefault="00586038" w:rsidP="00460028">
                            <w:pPr>
                              <w:autoSpaceDE w:val="0"/>
                              <w:autoSpaceDN w:val="0"/>
                              <w:adjustRightInd w:val="0"/>
                              <w:jc w:val="center"/>
                              <w:rPr>
                                <w:rFonts w:cs="Arial"/>
                                <w:b/>
                                <w:bCs/>
                                <w:color w:val="000000"/>
                              </w:rPr>
                            </w:pPr>
                            <w:del w:id="4" w:author="cstedehouder" w:date="2015-03-11T14:51:00Z">
                              <w:r w:rsidDel="00E0368D">
                                <w:rPr>
                                  <w:rFonts w:cs="Arial"/>
                                  <w:b/>
                                  <w:bCs/>
                                  <w:color w:val="000000"/>
                                  <w:sz w:val="36"/>
                                  <w:szCs w:val="36"/>
                                </w:rPr>
                                <w:delText xml:space="preserve">October </w:delText>
                              </w:r>
                            </w:del>
                            <w:ins w:id="5" w:author="cstedehouder" w:date="2015-03-11T14:51:00Z">
                              <w:r>
                                <w:rPr>
                                  <w:rFonts w:cs="Arial"/>
                                  <w:b/>
                                  <w:bCs/>
                                  <w:color w:val="000000"/>
                                  <w:sz w:val="36"/>
                                  <w:szCs w:val="36"/>
                                </w:rPr>
                                <w:t xml:space="preserve">April </w:t>
                              </w:r>
                            </w:ins>
                            <w:r>
                              <w:rPr>
                                <w:rFonts w:cs="Arial"/>
                                <w:b/>
                                <w:bCs/>
                                <w:color w:val="000000"/>
                                <w:sz w:val="36"/>
                                <w:szCs w:val="36"/>
                              </w:rPr>
                              <w:t>201</w:t>
                            </w:r>
                            <w:del w:id="6" w:author="cstedehouder" w:date="2015-03-11T14:51:00Z">
                              <w:r w:rsidDel="00E0368D">
                                <w:rPr>
                                  <w:rFonts w:cs="Arial"/>
                                  <w:b/>
                                  <w:bCs/>
                                  <w:color w:val="000000"/>
                                  <w:sz w:val="36"/>
                                  <w:szCs w:val="36"/>
                                </w:rPr>
                                <w:delText>4</w:delText>
                              </w:r>
                            </w:del>
                            <w:ins w:id="7" w:author="cstedehouder" w:date="2015-03-11T14:51:00Z">
                              <w:r>
                                <w:rPr>
                                  <w:rFonts w:cs="Arial"/>
                                  <w:b/>
                                  <w:bCs/>
                                  <w:color w:val="000000"/>
                                  <w:sz w:val="36"/>
                                  <w:szCs w:val="36"/>
                                </w:rPr>
                                <w:t>5</w:t>
                              </w:r>
                            </w:ins>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1" o:spid="_x0000_s1026" type="#_x0000_t202" style="position:absolute;left:0;text-align:left;margin-left:84pt;margin-top:39.1pt;width:326.6pt;height:258.8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" filled="f" fillcolor="#0c9" stroked="f">
                <v:textbox>
                  <w:txbxContent>
                    <w:p w:rsidR="00586038" w:rsidRPr="00E83599" w:rsidRDefault="00586038" w:rsidP="00460028">
                      <w:pPr>
                        <w:autoSpaceDE w:val="0"/>
                        <w:autoSpaceDN w:val="0"/>
                        <w:adjustRightInd w:val="0"/>
                        <w:jc w:val="center"/>
                        <w:rPr>
                          <w:rFonts w:cs="Arial"/>
                          <w:b/>
                          <w:bCs/>
                          <w:color w:val="000000"/>
                          <w:sz w:val="36"/>
                          <w:szCs w:val="36"/>
                        </w:rPr>
                      </w:pPr>
                      <w:r w:rsidRPr="00E83599">
                        <w:rPr>
                          <w:rFonts w:cs="Arial"/>
                          <w:b/>
                          <w:color w:val="000000"/>
                          <w:sz w:val="36"/>
                          <w:szCs w:val="36"/>
                        </w:rPr>
                        <w:t xml:space="preserve">IALA </w:t>
                      </w:r>
                      <w:ins w:id="8" w:author="Lilian Biber" w:date="2015-03-03T11:41:00Z">
                        <w:r>
                          <w:rPr>
                            <w:rFonts w:cs="Arial"/>
                            <w:b/>
                            <w:color w:val="000000"/>
                            <w:sz w:val="36"/>
                            <w:szCs w:val="36"/>
                          </w:rPr>
                          <w:t>Model Course</w:t>
                        </w:r>
                      </w:ins>
                      <w:del w:id="9" w:author="Lilian Biber" w:date="2015-03-03T11:41:00Z">
                        <w:r w:rsidRPr="00E83599" w:rsidDel="005E28FC">
                          <w:rPr>
                            <w:rFonts w:cs="Arial"/>
                            <w:b/>
                            <w:color w:val="000000"/>
                            <w:sz w:val="36"/>
                            <w:szCs w:val="36"/>
                          </w:rPr>
                          <w:delText>Guideline</w:delText>
                        </w:r>
                      </w:del>
                      <w:r w:rsidRPr="00E83599">
                        <w:rPr>
                          <w:rFonts w:cs="Arial"/>
                          <w:b/>
                          <w:color w:val="000000"/>
                          <w:sz w:val="36"/>
                          <w:szCs w:val="36"/>
                        </w:rPr>
                        <w:t xml:space="preserve"> No. </w:t>
                      </w:r>
                      <w:r w:rsidRPr="00E83599">
                        <w:rPr>
                          <w:rFonts w:cs="Arial"/>
                          <w:b/>
                          <w:bCs/>
                          <w:color w:val="000000"/>
                          <w:sz w:val="36"/>
                          <w:szCs w:val="36"/>
                        </w:rPr>
                        <w:t>####</w:t>
                      </w:r>
                    </w:p>
                    <w:p w:rsidR="00586038" w:rsidRPr="00E83599" w:rsidRDefault="00586038" w:rsidP="00460028">
                      <w:pPr>
                        <w:autoSpaceDE w:val="0"/>
                        <w:autoSpaceDN w:val="0"/>
                        <w:adjustRightInd w:val="0"/>
                        <w:jc w:val="center"/>
                        <w:rPr>
                          <w:rFonts w:cs="Arial"/>
                          <w:b/>
                          <w:bCs/>
                          <w:color w:val="000000"/>
                          <w:sz w:val="36"/>
                          <w:szCs w:val="36"/>
                        </w:rPr>
                      </w:pPr>
                    </w:p>
                    <w:p w:rsidR="00586038" w:rsidRPr="00E83599" w:rsidRDefault="00586038" w:rsidP="00460028">
                      <w:pPr>
                        <w:autoSpaceDE w:val="0"/>
                        <w:autoSpaceDN w:val="0"/>
                        <w:adjustRightInd w:val="0"/>
                        <w:jc w:val="center"/>
                        <w:rPr>
                          <w:rFonts w:cs="Arial"/>
                          <w:b/>
                          <w:bCs/>
                          <w:color w:val="000000"/>
                          <w:sz w:val="36"/>
                          <w:szCs w:val="36"/>
                        </w:rPr>
                      </w:pPr>
                      <w:r>
                        <w:rPr>
                          <w:rFonts w:cs="Arial"/>
                          <w:b/>
                          <w:bCs/>
                          <w:color w:val="000000"/>
                          <w:sz w:val="36"/>
                          <w:szCs w:val="36"/>
                        </w:rPr>
                        <w:t>O</w:t>
                      </w:r>
                      <w:r w:rsidRPr="00E83599">
                        <w:rPr>
                          <w:rFonts w:cs="Arial"/>
                          <w:b/>
                          <w:bCs/>
                          <w:color w:val="000000"/>
                          <w:sz w:val="36"/>
                          <w:szCs w:val="36"/>
                        </w:rPr>
                        <w:t>n</w:t>
                      </w:r>
                    </w:p>
                    <w:p w:rsidR="00586038" w:rsidRPr="00E83599" w:rsidRDefault="00586038" w:rsidP="00460028">
                      <w:pPr>
                        <w:autoSpaceDE w:val="0"/>
                        <w:autoSpaceDN w:val="0"/>
                        <w:adjustRightInd w:val="0"/>
                        <w:jc w:val="center"/>
                        <w:rPr>
                          <w:rFonts w:cs="Arial"/>
                          <w:b/>
                          <w:bCs/>
                          <w:color w:val="000000"/>
                          <w:sz w:val="36"/>
                          <w:szCs w:val="36"/>
                        </w:rPr>
                      </w:pPr>
                    </w:p>
                    <w:p w:rsidR="00586038" w:rsidRPr="00E83599" w:rsidRDefault="00586038" w:rsidP="00460028">
                      <w:pPr>
                        <w:autoSpaceDE w:val="0"/>
                        <w:autoSpaceDN w:val="0"/>
                        <w:adjustRightInd w:val="0"/>
                        <w:jc w:val="center"/>
                        <w:rPr>
                          <w:b/>
                          <w:sz w:val="36"/>
                          <w:szCs w:val="36"/>
                        </w:rPr>
                      </w:pPr>
                      <w:r w:rsidRPr="00E83599">
                        <w:rPr>
                          <w:b/>
                          <w:sz w:val="36"/>
                          <w:szCs w:val="36"/>
                        </w:rPr>
                        <w:t>Revalidation Process</w:t>
                      </w:r>
                    </w:p>
                    <w:p w:rsidR="00586038" w:rsidRPr="00E83599" w:rsidRDefault="00586038" w:rsidP="00460028">
                      <w:pPr>
                        <w:autoSpaceDE w:val="0"/>
                        <w:autoSpaceDN w:val="0"/>
                        <w:adjustRightInd w:val="0"/>
                        <w:jc w:val="center"/>
                        <w:rPr>
                          <w:rFonts w:cs="Arial"/>
                          <w:b/>
                          <w:bCs/>
                          <w:color w:val="000000"/>
                          <w:sz w:val="36"/>
                          <w:szCs w:val="36"/>
                        </w:rPr>
                      </w:pPr>
                      <w:r w:rsidRPr="00E83599">
                        <w:rPr>
                          <w:b/>
                          <w:sz w:val="36"/>
                          <w:szCs w:val="36"/>
                        </w:rPr>
                        <w:t>for</w:t>
                      </w:r>
                    </w:p>
                    <w:p w:rsidR="00586038" w:rsidRDefault="00586038" w:rsidP="00460028">
                      <w:pPr>
                        <w:autoSpaceDE w:val="0"/>
                        <w:autoSpaceDN w:val="0"/>
                        <w:adjustRightInd w:val="0"/>
                        <w:jc w:val="center"/>
                        <w:rPr>
                          <w:rFonts w:cs="Arial"/>
                          <w:b/>
                          <w:bCs/>
                          <w:color w:val="000000"/>
                          <w:sz w:val="36"/>
                          <w:szCs w:val="36"/>
                        </w:rPr>
                      </w:pPr>
                      <w:r w:rsidRPr="00E83599">
                        <w:rPr>
                          <w:rFonts w:cs="Arial"/>
                          <w:b/>
                          <w:bCs/>
                          <w:color w:val="000000"/>
                          <w:sz w:val="36"/>
                          <w:szCs w:val="36"/>
                        </w:rPr>
                        <w:t xml:space="preserve">VTS </w:t>
                      </w:r>
                      <w:r>
                        <w:rPr>
                          <w:rFonts w:cs="Arial"/>
                          <w:b/>
                          <w:bCs/>
                          <w:color w:val="000000"/>
                          <w:sz w:val="36"/>
                          <w:szCs w:val="36"/>
                        </w:rPr>
                        <w:t>Personnel</w:t>
                      </w:r>
                    </w:p>
                    <w:p w:rsidR="00586038" w:rsidRDefault="00586038" w:rsidP="00460028">
                      <w:pPr>
                        <w:autoSpaceDE w:val="0"/>
                        <w:autoSpaceDN w:val="0"/>
                        <w:adjustRightInd w:val="0"/>
                        <w:jc w:val="center"/>
                        <w:rPr>
                          <w:rFonts w:cs="Arial"/>
                          <w:b/>
                          <w:bCs/>
                          <w:color w:val="000000"/>
                          <w:sz w:val="36"/>
                          <w:szCs w:val="36"/>
                        </w:rPr>
                      </w:pPr>
                    </w:p>
                    <w:p w:rsidR="00586038" w:rsidRDefault="00586038" w:rsidP="00460028">
                      <w:pPr>
                        <w:autoSpaceDE w:val="0"/>
                        <w:autoSpaceDN w:val="0"/>
                        <w:adjustRightInd w:val="0"/>
                        <w:jc w:val="center"/>
                        <w:rPr>
                          <w:rFonts w:cs="Arial"/>
                          <w:b/>
                          <w:bCs/>
                          <w:color w:val="000000"/>
                          <w:sz w:val="36"/>
                          <w:szCs w:val="36"/>
                        </w:rPr>
                      </w:pPr>
                      <w:r>
                        <w:rPr>
                          <w:rFonts w:cs="Arial"/>
                          <w:b/>
                          <w:bCs/>
                          <w:color w:val="000000"/>
                          <w:sz w:val="36"/>
                          <w:szCs w:val="36"/>
                        </w:rPr>
                        <w:t>Edition 1</w:t>
                      </w:r>
                    </w:p>
                    <w:p w:rsidR="00586038" w:rsidRDefault="00586038" w:rsidP="00460028">
                      <w:pPr>
                        <w:autoSpaceDE w:val="0"/>
                        <w:autoSpaceDN w:val="0"/>
                        <w:adjustRightInd w:val="0"/>
                        <w:jc w:val="center"/>
                        <w:rPr>
                          <w:rFonts w:cs="Arial"/>
                          <w:b/>
                          <w:bCs/>
                          <w:color w:val="000000"/>
                          <w:sz w:val="36"/>
                          <w:szCs w:val="36"/>
                        </w:rPr>
                      </w:pPr>
                    </w:p>
                    <w:p w:rsidR="00586038" w:rsidRPr="00E83599" w:rsidRDefault="00586038" w:rsidP="00460028">
                      <w:pPr>
                        <w:autoSpaceDE w:val="0"/>
                        <w:autoSpaceDN w:val="0"/>
                        <w:adjustRightInd w:val="0"/>
                        <w:jc w:val="center"/>
                        <w:rPr>
                          <w:rFonts w:cs="Arial"/>
                          <w:b/>
                          <w:bCs/>
                          <w:color w:val="000000"/>
                        </w:rPr>
                      </w:pPr>
                      <w:del w:id="10" w:author="cstedehouder" w:date="2015-03-11T14:51:00Z">
                        <w:r w:rsidDel="00E0368D">
                          <w:rPr>
                            <w:rFonts w:cs="Arial"/>
                            <w:b/>
                            <w:bCs/>
                            <w:color w:val="000000"/>
                            <w:sz w:val="36"/>
                            <w:szCs w:val="36"/>
                          </w:rPr>
                          <w:delText xml:space="preserve">October </w:delText>
                        </w:r>
                      </w:del>
                      <w:ins w:id="11" w:author="cstedehouder" w:date="2015-03-11T14:51:00Z">
                        <w:r>
                          <w:rPr>
                            <w:rFonts w:cs="Arial"/>
                            <w:b/>
                            <w:bCs/>
                            <w:color w:val="000000"/>
                            <w:sz w:val="36"/>
                            <w:szCs w:val="36"/>
                          </w:rPr>
                          <w:t xml:space="preserve">April </w:t>
                        </w:r>
                      </w:ins>
                      <w:r>
                        <w:rPr>
                          <w:rFonts w:cs="Arial"/>
                          <w:b/>
                          <w:bCs/>
                          <w:color w:val="000000"/>
                          <w:sz w:val="36"/>
                          <w:szCs w:val="36"/>
                        </w:rPr>
                        <w:t>201</w:t>
                      </w:r>
                      <w:del w:id="12" w:author="cstedehouder" w:date="2015-03-11T14:51:00Z">
                        <w:r w:rsidDel="00E0368D">
                          <w:rPr>
                            <w:rFonts w:cs="Arial"/>
                            <w:b/>
                            <w:bCs/>
                            <w:color w:val="000000"/>
                            <w:sz w:val="36"/>
                            <w:szCs w:val="36"/>
                          </w:rPr>
                          <w:delText>4</w:delText>
                        </w:r>
                      </w:del>
                      <w:ins w:id="13" w:author="cstedehouder" w:date="2015-03-11T14:51:00Z">
                        <w:r>
                          <w:rPr>
                            <w:rFonts w:cs="Arial"/>
                            <w:b/>
                            <w:bCs/>
                            <w:color w:val="000000"/>
                            <w:sz w:val="36"/>
                            <w:szCs w:val="36"/>
                          </w:rPr>
                          <w:t>5</w:t>
                        </w:r>
                      </w:ins>
                    </w:p>
                  </w:txbxContent>
                </v:textbox>
              </v:shape>
            </w:pict>
          </mc:Fallback>
        </mc:AlternateContent>
      </w:r>
      <w:r>
        <w:rPr>
          <w:noProof/>
          <w:lang w:val="nl-NL" w:eastAsia="nl-NL"/>
        </w:rPr>
        <mc:AlternateContent>
          <mc:Choice Requires="wps">
            <w:drawing>
              <wp:anchor distT="0" distB="0" distL="114300" distR="114300" simplePos="0" relativeHeight="251657728" behindDoc="0" locked="0" layoutInCell="1" allowOverlap="1">
                <wp:simplePos x="0" y="0"/>
                <wp:positionH relativeFrom="column">
                  <wp:posOffset>-2510790</wp:posOffset>
                </wp:positionH>
                <wp:positionV relativeFrom="paragraph">
                  <wp:posOffset>5662930</wp:posOffset>
                </wp:positionV>
                <wp:extent cx="5490210" cy="382270"/>
                <wp:effectExtent l="2477770" t="0" r="2473960" b="0"/>
                <wp:wrapNone/>
                <wp:docPr id="6"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86038" w:rsidRDefault="00586038" w:rsidP="00460028">
                            <w:pPr>
                              <w:autoSpaceDE w:val="0"/>
                              <w:autoSpaceDN w:val="0"/>
                              <w:adjustRightInd w:val="0"/>
                              <w:rPr>
                                <w:i/>
                                <w:iCs/>
                                <w:color w:val="000000"/>
                                <w:sz w:val="48"/>
                                <w:szCs w:val="48"/>
                                <w:lang w:val="fr-FR"/>
                              </w:rPr>
                            </w:pPr>
                            <w:r w:rsidRPr="008A49BC">
                              <w:rPr>
                                <w:rFonts w:cs="Arial"/>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4" o:spid="_x0000_s1027" type="#_x0000_t202" style="position:absolute;left:0;text-align:left;margin-left:-197.7pt;margin-top:445.9pt;width:432.3pt;height:30.1pt;rotation:-9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" filled="f" fillcolor="#0c9" stroked="f">
                <v:textbox style="layout-flow:vertical;mso-layout-flow-alt:bottom-to-top">
                  <w:txbxContent>
                    <w:p w:rsidR="00586038" w:rsidRDefault="00586038" w:rsidP="00460028">
                      <w:pPr>
                        <w:autoSpaceDE w:val="0"/>
                        <w:autoSpaceDN w:val="0"/>
                        <w:adjustRightInd w:val="0"/>
                        <w:rPr>
                          <w:i/>
                          <w:iCs/>
                          <w:color w:val="000000"/>
                          <w:sz w:val="48"/>
                          <w:szCs w:val="48"/>
                          <w:lang w:val="fr-FR"/>
                        </w:rPr>
                      </w:pPr>
                      <w:r w:rsidRPr="008A49BC">
                        <w:rPr>
                          <w:rFonts w:cs="Arial"/>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w:pict>
          </mc:Fallback>
        </mc:AlternateContent>
      </w:r>
      <w:r>
        <w:rPr>
          <w:noProof/>
          <w:lang w:val="nl-NL" w:eastAsia="nl-NL"/>
        </w:rPr>
        <mc:AlternateContent>
          <mc:Choice Requires="wps">
            <w:drawing>
              <wp:anchor distT="0" distB="0" distL="114294" distR="114294" simplePos="0" relativeHeight="251659776" behindDoc="0" locked="0" layoutInCell="1" allowOverlap="1">
                <wp:simplePos x="0" y="0"/>
                <wp:positionH relativeFrom="column">
                  <wp:posOffset>513714</wp:posOffset>
                </wp:positionH>
                <wp:positionV relativeFrom="paragraph">
                  <wp:posOffset>157480</wp:posOffset>
                </wp:positionV>
                <wp:extent cx="0" cy="8441690"/>
                <wp:effectExtent l="0" t="0" r="19050" b="16510"/>
                <wp:wrapNone/>
                <wp:docPr id="5"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6" o:spid="_x0000_s1026" style="position:absolute;flip:y;z-index:251659776;visibility:visible;mso-wrap-style:square;mso-width-percent:0;mso-height-percent:0;mso-wrap-distance-left:3.17483mm;mso-wrap-distance-top:0;mso-wrap-distance-right:3.17483mm;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"/>
            </w:pict>
          </mc:Fallback>
        </mc:AlternateContent>
      </w:r>
      <w:r>
        <w:rPr>
          <w:noProof/>
          <w:lang w:val="nl-NL" w:eastAsia="nl-NL"/>
        </w:rPr>
        <mc:AlternateContent>
          <mc:Choice Requires="wps">
            <w:drawing>
              <wp:anchor distT="0" distB="0" distL="114294" distR="114294" simplePos="0" relativeHeight="251660800" behindDoc="0" locked="0" layoutInCell="1" allowOverlap="1">
                <wp:simplePos x="0" y="0"/>
                <wp:positionH relativeFrom="column">
                  <wp:posOffset>-1</wp:posOffset>
                </wp:positionH>
                <wp:positionV relativeFrom="paragraph">
                  <wp:posOffset>157480</wp:posOffset>
                </wp:positionV>
                <wp:extent cx="0" cy="8441690"/>
                <wp:effectExtent l="0" t="0" r="19050" b="16510"/>
                <wp:wrapNone/>
                <wp:docPr id="4"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7" o:spid="_x0000_s1026" style="position:absolute;z-index:251660800;visibility:visible;mso-wrap-style:square;mso-width-percent:0;mso-height-percent:0;mso-wrap-distance-left:3.17483mm;mso-wrap-distance-top:0;mso-wrap-distance-right:3.17483mm;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BnwEwIAACo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"/>
            </w:pict>
          </mc:Fallback>
        </mc:AlternateContent>
      </w:r>
      <w:r>
        <w:rPr>
          <w:noProof/>
          <w:lang w:val="nl-NL" w:eastAsia="nl-NL"/>
        </w:rPr>
        <mc:AlternateContent>
          <mc:Choice Requires="wps">
            <w:drawing>
              <wp:anchor distT="0" distB="0" distL="114300" distR="114300" simplePos="0" relativeHeight="251658752" behindDoc="0" locked="0" layoutInCell="1" allowOverlap="1">
                <wp:simplePos x="0" y="0"/>
                <wp:positionH relativeFrom="column">
                  <wp:posOffset>-1143635</wp:posOffset>
                </wp:positionH>
                <wp:positionV relativeFrom="paragraph">
                  <wp:posOffset>1551305</wp:posOffset>
                </wp:positionV>
                <wp:extent cx="2844800" cy="471170"/>
                <wp:effectExtent l="1110615" t="0" r="1104265" b="0"/>
                <wp:wrapNone/>
                <wp:docPr id="2"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86038" w:rsidRDefault="00586038" w:rsidP="00E37CF6">
                            <w:pPr>
                              <w:autoSpaceDE w:val="0"/>
                              <w:autoSpaceDN w:val="0"/>
                              <w:adjustRightInd w:val="0"/>
                              <w:jc w:val="center"/>
                              <w:rPr>
                                <w:rFonts w:cs="Arial"/>
                                <w:color w:val="000000"/>
                              </w:rPr>
                            </w:pPr>
                            <w:r>
                              <w:rPr>
                                <w:rFonts w:cs="Arial"/>
                                <w:b/>
                                <w:bCs/>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5" o:spid="_x0000_s1028" type="#_x0000_t202" style="position:absolute;left:0;text-align:left;margin-left:-90.05pt;margin-top:122.15pt;width:224pt;height:37.1pt;rotation:-9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" filled="f" fillcolor="#0c9" stroked="f">
                <v:textbox style="layout-flow:vertical;mso-layout-flow-alt:bottom-to-top">
                  <w:txbxContent>
                    <w:p w:rsidR="00586038" w:rsidRDefault="00586038" w:rsidP="00E37CF6">
                      <w:pPr>
                        <w:autoSpaceDE w:val="0"/>
                        <w:autoSpaceDN w:val="0"/>
                        <w:adjustRightInd w:val="0"/>
                        <w:jc w:val="center"/>
                        <w:rPr>
                          <w:rFonts w:cs="Arial"/>
                          <w:color w:val="000000"/>
                        </w:rPr>
                      </w:pPr>
                      <w:r>
                        <w:rPr>
                          <w:rFonts w:cs="Arial"/>
                          <w:b/>
                          <w:bCs/>
                          <w:color w:val="000000"/>
                        </w:rPr>
                        <w:t>International Association of Marine Aids to Navigation and Lighthouse Authorities</w:t>
                      </w:r>
                    </w:p>
                  </w:txbxContent>
                </v:textbox>
              </v:shape>
            </w:pict>
          </mc:Fallback>
        </mc:AlternateContent>
      </w:r>
      <w:r>
        <w:rPr>
          <w:noProof/>
          <w:lang w:val="nl-NL" w:eastAsia="nl-NL"/>
        </w:rPr>
        <mc:AlternateContent>
          <mc:Choice Requires="wps">
            <w:drawing>
              <wp:anchor distT="0" distB="0" distL="114300" distR="114300" simplePos="0" relativeHeight="251656704" behindDoc="0" locked="0" layoutInCell="1" allowOverlap="1">
                <wp:simplePos x="0" y="0"/>
                <wp:positionH relativeFrom="column">
                  <wp:posOffset>855345</wp:posOffset>
                </wp:positionH>
                <wp:positionV relativeFrom="paragraph">
                  <wp:posOffset>7433945</wp:posOffset>
                </wp:positionV>
                <wp:extent cx="4587875" cy="883920"/>
                <wp:effectExtent l="0" t="0" r="0" b="0"/>
                <wp:wrapNone/>
                <wp:docPr id="1"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86038" w:rsidRPr="00460028" w:rsidRDefault="00586038" w:rsidP="00460028">
                            <w:pPr>
                              <w:autoSpaceDE w:val="0"/>
                              <w:autoSpaceDN w:val="0"/>
                              <w:adjustRightInd w:val="0"/>
                              <w:jc w:val="center"/>
                              <w:rPr>
                                <w:rFonts w:cs="Arial"/>
                                <w:color w:val="000000"/>
                                <w:sz w:val="20"/>
                                <w:szCs w:val="18"/>
                                <w:lang w:val="fr-FR"/>
                              </w:rPr>
                            </w:pPr>
                            <w:r w:rsidRPr="008A49BC">
                              <w:rPr>
                                <w:rFonts w:cs="Arial"/>
                                <w:b/>
                                <w:bCs/>
                                <w:color w:val="000000"/>
                                <w:sz w:val="20"/>
                                <w:szCs w:val="18"/>
                                <w:lang w:val="fr-FR"/>
                              </w:rPr>
                              <w:t>10, rue des Gaudines</w:t>
                            </w:r>
                          </w:p>
                          <w:p w:rsidR="00586038" w:rsidRDefault="00586038" w:rsidP="00460028">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rsidR="00586038" w:rsidRDefault="00586038" w:rsidP="00460028">
                            <w:pPr>
                              <w:autoSpaceDE w:val="0"/>
                              <w:autoSpaceDN w:val="0"/>
                              <w:adjustRightInd w:val="0"/>
                              <w:jc w:val="center"/>
                              <w:rPr>
                                <w:rFonts w:cs="Arial"/>
                                <w:color w:val="000000"/>
                                <w:sz w:val="20"/>
                                <w:szCs w:val="18"/>
                              </w:rPr>
                            </w:pPr>
                            <w:r>
                              <w:rPr>
                                <w:rFonts w:cs="Arial"/>
                                <w:color w:val="000000"/>
                                <w:sz w:val="20"/>
                                <w:szCs w:val="18"/>
                              </w:rPr>
                              <w:t>Telephone: +33 1 34 51 70 01  Fax:  +33 1 34 51 82 05</w:t>
                            </w:r>
                          </w:p>
                          <w:p w:rsidR="00586038" w:rsidRPr="00E83599" w:rsidRDefault="00586038" w:rsidP="00B534F2">
                            <w:pPr>
                              <w:autoSpaceDE w:val="0"/>
                              <w:autoSpaceDN w:val="0"/>
                              <w:adjustRightInd w:val="0"/>
                              <w:jc w:val="center"/>
                              <w:rPr>
                                <w:rFonts w:cs="Arial"/>
                                <w:color w:val="000000"/>
                                <w:sz w:val="18"/>
                                <w:szCs w:val="18"/>
                                <w:lang w:val="de-DE"/>
                              </w:rPr>
                            </w:pPr>
                            <w:r w:rsidRPr="00E83599">
                              <w:rPr>
                                <w:rFonts w:cs="Arial"/>
                                <w:color w:val="000000"/>
                                <w:sz w:val="20"/>
                                <w:szCs w:val="18"/>
                                <w:lang w:val="de-DE"/>
                              </w:rPr>
                              <w:t xml:space="preserve">e-mail:  </w:t>
                            </w:r>
                            <w:hyperlink r:id="rId11" w:history="1">
                              <w:r w:rsidRPr="00E83599">
                                <w:rPr>
                                  <w:rFonts w:cs="Arial"/>
                                  <w:sz w:val="20"/>
                                  <w:szCs w:val="18"/>
                                  <w:lang w:val="de-DE"/>
                                </w:rPr>
                                <w:t>contact@iala-aism.org</w:t>
                              </w:r>
                            </w:hyperlink>
                            <w:r w:rsidRPr="00E83599">
                              <w:rPr>
                                <w:rFonts w:cs="Arial"/>
                                <w:color w:val="000000"/>
                                <w:sz w:val="20"/>
                                <w:szCs w:val="18"/>
                                <w:lang w:val="de-DE"/>
                              </w:rPr>
                              <w:t xml:space="preserve">       Internet:  </w:t>
                            </w:r>
                            <w:hyperlink r:id="rId12" w:history="1">
                              <w:r w:rsidRPr="00E83599">
                                <w:rPr>
                                  <w:rFonts w:cs="Arial"/>
                                  <w:sz w:val="20"/>
                                  <w:szCs w:val="18"/>
                                  <w:lang w:val="de-DE"/>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8" o:spid="_x0000_s1029" type="#_x0000_t202" style="position:absolute;left:0;text-align:left;margin-left:67.35pt;margin-top:585.35pt;width:361.25pt;height:69.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" filled="f" fillcolor="#0c9" stroked="f">
                <v:textbox>
                  <w:txbxContent>
                    <w:p w:rsidR="00586038" w:rsidRPr="00460028" w:rsidRDefault="00586038" w:rsidP="00460028">
                      <w:pPr>
                        <w:autoSpaceDE w:val="0"/>
                        <w:autoSpaceDN w:val="0"/>
                        <w:adjustRightInd w:val="0"/>
                        <w:jc w:val="center"/>
                        <w:rPr>
                          <w:rFonts w:cs="Arial"/>
                          <w:color w:val="000000"/>
                          <w:sz w:val="20"/>
                          <w:szCs w:val="18"/>
                          <w:lang w:val="fr-FR"/>
                        </w:rPr>
                      </w:pPr>
                      <w:r w:rsidRPr="008A49BC">
                        <w:rPr>
                          <w:rFonts w:cs="Arial"/>
                          <w:b/>
                          <w:bCs/>
                          <w:color w:val="000000"/>
                          <w:sz w:val="20"/>
                          <w:szCs w:val="18"/>
                          <w:lang w:val="fr-FR"/>
                        </w:rPr>
                        <w:t>10, rue des Gaudines</w:t>
                      </w:r>
                    </w:p>
                    <w:p w:rsidR="00586038" w:rsidRDefault="00586038" w:rsidP="00460028">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rsidR="00586038" w:rsidRDefault="00586038" w:rsidP="00460028">
                      <w:pPr>
                        <w:autoSpaceDE w:val="0"/>
                        <w:autoSpaceDN w:val="0"/>
                        <w:adjustRightInd w:val="0"/>
                        <w:jc w:val="center"/>
                        <w:rPr>
                          <w:rFonts w:cs="Arial"/>
                          <w:color w:val="000000"/>
                          <w:sz w:val="20"/>
                          <w:szCs w:val="18"/>
                        </w:rPr>
                      </w:pPr>
                      <w:r>
                        <w:rPr>
                          <w:rFonts w:cs="Arial"/>
                          <w:color w:val="000000"/>
                          <w:sz w:val="20"/>
                          <w:szCs w:val="18"/>
                        </w:rPr>
                        <w:t>Telephone: +33 1 34 51 70 01  Fax:  +33 1 34 51 82 05</w:t>
                      </w:r>
                    </w:p>
                    <w:p w:rsidR="00586038" w:rsidRPr="00E83599" w:rsidRDefault="00586038" w:rsidP="00B534F2">
                      <w:pPr>
                        <w:autoSpaceDE w:val="0"/>
                        <w:autoSpaceDN w:val="0"/>
                        <w:adjustRightInd w:val="0"/>
                        <w:jc w:val="center"/>
                        <w:rPr>
                          <w:rFonts w:cs="Arial"/>
                          <w:color w:val="000000"/>
                          <w:sz w:val="18"/>
                          <w:szCs w:val="18"/>
                          <w:lang w:val="de-DE"/>
                        </w:rPr>
                      </w:pPr>
                      <w:r w:rsidRPr="00E83599">
                        <w:rPr>
                          <w:rFonts w:cs="Arial"/>
                          <w:color w:val="000000"/>
                          <w:sz w:val="20"/>
                          <w:szCs w:val="18"/>
                          <w:lang w:val="de-DE"/>
                        </w:rPr>
                        <w:t xml:space="preserve">e-mail:  </w:t>
                      </w:r>
                      <w:hyperlink r:id="rId13" w:history="1">
                        <w:r w:rsidRPr="00E83599">
                          <w:rPr>
                            <w:rFonts w:cs="Arial"/>
                            <w:sz w:val="20"/>
                            <w:szCs w:val="18"/>
                            <w:lang w:val="de-DE"/>
                          </w:rPr>
                          <w:t>contact@iala-aism.org</w:t>
                        </w:r>
                      </w:hyperlink>
                      <w:r w:rsidRPr="00E83599">
                        <w:rPr>
                          <w:rFonts w:cs="Arial"/>
                          <w:color w:val="000000"/>
                          <w:sz w:val="20"/>
                          <w:szCs w:val="18"/>
                          <w:lang w:val="de-DE"/>
                        </w:rPr>
                        <w:t xml:space="preserve">       Internet:  </w:t>
                      </w:r>
                      <w:hyperlink r:id="rId14" w:history="1">
                        <w:r w:rsidRPr="00E83599">
                          <w:rPr>
                            <w:rFonts w:cs="Arial"/>
                            <w:sz w:val="20"/>
                            <w:szCs w:val="18"/>
                            <w:lang w:val="de-DE"/>
                          </w:rPr>
                          <w:t>www.iala-aism.org</w:t>
                        </w:r>
                      </w:hyperlink>
                    </w:p>
                  </w:txbxContent>
                </v:textbox>
              </v:shape>
            </w:pict>
          </mc:Fallback>
        </mc:AlternateContent>
      </w:r>
      <w:r w:rsidR="00586038">
        <w:rPr>
          <w:noProof/>
          <w:lang w:val="nl-NL" w:eastAsia="nl-NL"/>
        </w:rPr>
        <w:drawing>
          <wp:anchor distT="0" distB="0" distL="114300" distR="114300" simplePos="0" relativeHeight="251655680" behindDoc="0" locked="0" layoutInCell="1" allowOverlap="1">
            <wp:simplePos x="0" y="0"/>
            <wp:positionH relativeFrom="column">
              <wp:posOffset>2514600</wp:posOffset>
            </wp:positionH>
            <wp:positionV relativeFrom="paragraph">
              <wp:posOffset>4611370</wp:posOffset>
            </wp:positionV>
            <wp:extent cx="898525" cy="1236980"/>
            <wp:effectExtent l="19050" t="0" r="0" b="0"/>
            <wp:wrapNone/>
            <wp:docPr id="7" name="Picture 112" descr="Description: Description: 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Description: Description: IALA logo1"/>
                    <pic:cNvPicPr>
                      <a:picLocks noChangeAspect="1" noChangeArrowheads="1"/>
                    </pic:cNvPicPr>
                  </pic:nvPicPr>
                  <pic:blipFill>
                    <a:blip r:embed="rId15" cstate="print"/>
                    <a:srcRect/>
                    <a:stretch>
                      <a:fillRect/>
                    </a:stretch>
                  </pic:blipFill>
                  <pic:spPr bwMode="auto">
                    <a:xfrm>
                      <a:off x="0" y="0"/>
                      <a:ext cx="898525" cy="1236980"/>
                    </a:xfrm>
                    <a:prstGeom prst="rect">
                      <a:avLst/>
                    </a:prstGeom>
                    <a:noFill/>
                    <a:ln w="9525">
                      <a:noFill/>
                      <a:miter lim="800000"/>
                      <a:headEnd/>
                      <a:tailEnd/>
                    </a:ln>
                  </pic:spPr>
                </pic:pic>
              </a:graphicData>
            </a:graphic>
          </wp:anchor>
        </w:drawing>
      </w:r>
      <w:r w:rsidR="001A18B3" w:rsidRPr="00A5195E">
        <w:rPr>
          <w:lang w:val="en-GB"/>
        </w:rPr>
        <w:br w:type="page"/>
      </w:r>
      <w:bookmarkStart w:id="14" w:name="_Toc367195541"/>
      <w:r w:rsidR="001A18B3" w:rsidRPr="00A5195E">
        <w:rPr>
          <w:lang w:val="en-GB"/>
        </w:rPr>
        <w:lastRenderedPageBreak/>
        <w:t>Document Revisions</w:t>
      </w:r>
      <w:bookmarkEnd w:id="14"/>
    </w:p>
    <w:p w:rsidR="001A18B3" w:rsidRPr="00A5195E" w:rsidRDefault="001A18B3" w:rsidP="00A163D8">
      <w:pPr>
        <w:pStyle w:val="BodyText"/>
        <w:rPr>
          <w:lang w:val="en-GB"/>
        </w:rPr>
      </w:pPr>
      <w:r w:rsidRPr="00A5195E">
        <w:rPr>
          <w:lang w:val="en-GB"/>
        </w:rPr>
        <w:t>Revisions to the IALA Document are to be noted in the table prior to 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1A18B3" w:rsidRPr="00A5195E">
        <w:tc>
          <w:tcPr>
            <w:tcW w:w="1908" w:type="dxa"/>
            <w:tcBorders>
              <w:top w:val="single" w:sz="4" w:space="0" w:color="auto"/>
              <w:left w:val="single" w:sz="4" w:space="0" w:color="auto"/>
              <w:bottom w:val="single" w:sz="4" w:space="0" w:color="auto"/>
              <w:right w:val="single" w:sz="4" w:space="0" w:color="auto"/>
            </w:tcBorders>
          </w:tcPr>
          <w:p w:rsidR="001A18B3" w:rsidRPr="009A0C03" w:rsidRDefault="001A18B3" w:rsidP="00A163D8">
            <w:pPr>
              <w:spacing w:before="60" w:after="60"/>
              <w:jc w:val="center"/>
              <w:rPr>
                <w:rFonts w:cs="Arial"/>
                <w:b/>
                <w:bCs/>
              </w:rPr>
            </w:pPr>
            <w:r w:rsidRPr="009A0C03">
              <w:rPr>
                <w:rFonts w:cs="Arial"/>
                <w:b/>
                <w:bCs/>
              </w:rPr>
              <w:t>Date</w:t>
            </w:r>
          </w:p>
        </w:tc>
        <w:tc>
          <w:tcPr>
            <w:tcW w:w="3360" w:type="dxa"/>
            <w:tcBorders>
              <w:top w:val="single" w:sz="4" w:space="0" w:color="auto"/>
              <w:left w:val="single" w:sz="4" w:space="0" w:color="auto"/>
              <w:bottom w:val="single" w:sz="4" w:space="0" w:color="auto"/>
              <w:right w:val="single" w:sz="4" w:space="0" w:color="auto"/>
            </w:tcBorders>
          </w:tcPr>
          <w:p w:rsidR="001A18B3" w:rsidRPr="006A7F31" w:rsidRDefault="001A18B3" w:rsidP="00A163D8">
            <w:pPr>
              <w:spacing w:before="60" w:after="60"/>
              <w:jc w:val="center"/>
              <w:rPr>
                <w:rFonts w:cs="Arial"/>
                <w:b/>
                <w:bCs/>
              </w:rPr>
            </w:pPr>
            <w:r w:rsidRPr="006A7F31">
              <w:rPr>
                <w:rFonts w:cs="Arial"/>
                <w:b/>
                <w:bCs/>
              </w:rPr>
              <w:t>Page / Section Revised</w:t>
            </w:r>
          </w:p>
        </w:tc>
        <w:tc>
          <w:tcPr>
            <w:tcW w:w="4161" w:type="dxa"/>
            <w:tcBorders>
              <w:top w:val="single" w:sz="4" w:space="0" w:color="auto"/>
              <w:left w:val="single" w:sz="4" w:space="0" w:color="auto"/>
              <w:bottom w:val="single" w:sz="4" w:space="0" w:color="auto"/>
              <w:right w:val="single" w:sz="4" w:space="0" w:color="auto"/>
            </w:tcBorders>
          </w:tcPr>
          <w:p w:rsidR="001A18B3" w:rsidRPr="002529F6" w:rsidRDefault="001A18B3" w:rsidP="00A163D8">
            <w:pPr>
              <w:spacing w:before="60" w:after="60"/>
              <w:jc w:val="center"/>
              <w:rPr>
                <w:rFonts w:cs="Arial"/>
                <w:b/>
                <w:bCs/>
              </w:rPr>
            </w:pPr>
            <w:r w:rsidRPr="002529F6">
              <w:rPr>
                <w:rFonts w:cs="Arial"/>
                <w:b/>
                <w:bCs/>
              </w:rPr>
              <w:t>Requirement for Revision</w:t>
            </w:r>
          </w:p>
        </w:tc>
      </w:tr>
      <w:tr w:rsidR="001A18B3" w:rsidRPr="00A5195E">
        <w:trPr>
          <w:trHeight w:val="851"/>
        </w:trPr>
        <w:tc>
          <w:tcPr>
            <w:tcW w:w="1908" w:type="dxa"/>
            <w:tcBorders>
              <w:top w:val="single" w:sz="4" w:space="0" w:color="auto"/>
              <w:left w:val="single" w:sz="4" w:space="0" w:color="auto"/>
              <w:bottom w:val="single" w:sz="4" w:space="0" w:color="auto"/>
              <w:right w:val="single" w:sz="4" w:space="0" w:color="auto"/>
            </w:tcBorders>
            <w:vAlign w:val="center"/>
          </w:tcPr>
          <w:p w:rsidR="001A18B3" w:rsidRPr="005E28FC" w:rsidRDefault="001A18B3" w:rsidP="00A163D8">
            <w:pPr>
              <w:spacing w:before="60" w:after="60"/>
              <w:rPr>
                <w:highlight w:val="yellow"/>
              </w:rPr>
            </w:pPr>
          </w:p>
        </w:tc>
        <w:tc>
          <w:tcPr>
            <w:tcW w:w="3360" w:type="dxa"/>
            <w:tcBorders>
              <w:top w:val="single" w:sz="4" w:space="0" w:color="auto"/>
              <w:left w:val="single" w:sz="4" w:space="0" w:color="auto"/>
              <w:bottom w:val="single" w:sz="4" w:space="0" w:color="auto"/>
              <w:right w:val="single" w:sz="4" w:space="0" w:color="auto"/>
            </w:tcBorders>
            <w:vAlign w:val="center"/>
          </w:tcPr>
          <w:p w:rsidR="001A18B3" w:rsidRPr="005E28FC" w:rsidRDefault="001A18B3" w:rsidP="00A163D8">
            <w:pPr>
              <w:spacing w:before="60" w:after="60"/>
              <w:rPr>
                <w:highlight w:val="yellow"/>
              </w:rPr>
            </w:pPr>
          </w:p>
        </w:tc>
        <w:tc>
          <w:tcPr>
            <w:tcW w:w="4161" w:type="dxa"/>
            <w:tcBorders>
              <w:top w:val="single" w:sz="4" w:space="0" w:color="auto"/>
              <w:left w:val="single" w:sz="4" w:space="0" w:color="auto"/>
              <w:bottom w:val="single" w:sz="4" w:space="0" w:color="auto"/>
              <w:right w:val="single" w:sz="4" w:space="0" w:color="auto"/>
            </w:tcBorders>
            <w:vAlign w:val="center"/>
          </w:tcPr>
          <w:p w:rsidR="001A18B3" w:rsidRPr="00A5195E" w:rsidRDefault="001A18B3" w:rsidP="00A163D8">
            <w:pPr>
              <w:spacing w:before="60" w:after="60"/>
            </w:pPr>
          </w:p>
        </w:tc>
      </w:tr>
      <w:tr w:rsidR="001A18B3" w:rsidRPr="00A5195E">
        <w:trPr>
          <w:trHeight w:val="851"/>
        </w:trPr>
        <w:tc>
          <w:tcPr>
            <w:tcW w:w="1908" w:type="dxa"/>
            <w:tcBorders>
              <w:top w:val="single" w:sz="4" w:space="0" w:color="auto"/>
              <w:left w:val="single" w:sz="4" w:space="0" w:color="auto"/>
              <w:bottom w:val="single" w:sz="4" w:space="0" w:color="auto"/>
              <w:right w:val="single" w:sz="4" w:space="0" w:color="auto"/>
            </w:tcBorders>
            <w:vAlign w:val="center"/>
          </w:tcPr>
          <w:p w:rsidR="001A18B3" w:rsidRPr="00A5195E" w:rsidRDefault="001A18B3" w:rsidP="00A163D8">
            <w:pPr>
              <w:spacing w:before="60" w:after="60"/>
            </w:pPr>
          </w:p>
        </w:tc>
        <w:tc>
          <w:tcPr>
            <w:tcW w:w="3360" w:type="dxa"/>
            <w:tcBorders>
              <w:top w:val="single" w:sz="4" w:space="0" w:color="auto"/>
              <w:left w:val="single" w:sz="4" w:space="0" w:color="auto"/>
              <w:bottom w:val="single" w:sz="4" w:space="0" w:color="auto"/>
              <w:right w:val="single" w:sz="4" w:space="0" w:color="auto"/>
            </w:tcBorders>
            <w:vAlign w:val="center"/>
          </w:tcPr>
          <w:p w:rsidR="001A18B3" w:rsidRPr="00A5195E" w:rsidRDefault="001A18B3" w:rsidP="00A163D8">
            <w:pPr>
              <w:spacing w:before="60" w:after="60"/>
            </w:pPr>
          </w:p>
        </w:tc>
        <w:tc>
          <w:tcPr>
            <w:tcW w:w="4161" w:type="dxa"/>
            <w:tcBorders>
              <w:top w:val="single" w:sz="4" w:space="0" w:color="auto"/>
              <w:left w:val="single" w:sz="4" w:space="0" w:color="auto"/>
              <w:bottom w:val="single" w:sz="4" w:space="0" w:color="auto"/>
              <w:right w:val="single" w:sz="4" w:space="0" w:color="auto"/>
            </w:tcBorders>
            <w:vAlign w:val="center"/>
          </w:tcPr>
          <w:p w:rsidR="001A18B3" w:rsidRPr="00A5195E" w:rsidRDefault="001A18B3" w:rsidP="00A163D8">
            <w:pPr>
              <w:spacing w:before="60" w:after="60"/>
            </w:pPr>
          </w:p>
        </w:tc>
      </w:tr>
      <w:tr w:rsidR="001A18B3" w:rsidRPr="00A5195E">
        <w:trPr>
          <w:trHeight w:val="851"/>
        </w:trPr>
        <w:tc>
          <w:tcPr>
            <w:tcW w:w="1908" w:type="dxa"/>
            <w:tcBorders>
              <w:top w:val="single" w:sz="4" w:space="0" w:color="auto"/>
              <w:left w:val="single" w:sz="4" w:space="0" w:color="auto"/>
              <w:bottom w:val="single" w:sz="4" w:space="0" w:color="auto"/>
              <w:right w:val="single" w:sz="4" w:space="0" w:color="auto"/>
            </w:tcBorders>
            <w:vAlign w:val="center"/>
          </w:tcPr>
          <w:p w:rsidR="001A18B3" w:rsidRPr="00A5195E" w:rsidRDefault="001A18B3" w:rsidP="00A163D8">
            <w:pPr>
              <w:spacing w:before="60" w:after="60"/>
            </w:pPr>
          </w:p>
        </w:tc>
        <w:tc>
          <w:tcPr>
            <w:tcW w:w="3360" w:type="dxa"/>
            <w:tcBorders>
              <w:top w:val="single" w:sz="4" w:space="0" w:color="auto"/>
              <w:left w:val="single" w:sz="4" w:space="0" w:color="auto"/>
              <w:bottom w:val="single" w:sz="4" w:space="0" w:color="auto"/>
              <w:right w:val="single" w:sz="4" w:space="0" w:color="auto"/>
            </w:tcBorders>
            <w:vAlign w:val="center"/>
          </w:tcPr>
          <w:p w:rsidR="001A18B3" w:rsidRPr="00A5195E" w:rsidRDefault="001A18B3" w:rsidP="00A163D8">
            <w:pPr>
              <w:spacing w:before="60" w:after="60"/>
            </w:pPr>
          </w:p>
        </w:tc>
        <w:tc>
          <w:tcPr>
            <w:tcW w:w="4161" w:type="dxa"/>
            <w:tcBorders>
              <w:top w:val="single" w:sz="4" w:space="0" w:color="auto"/>
              <w:left w:val="single" w:sz="4" w:space="0" w:color="auto"/>
              <w:bottom w:val="single" w:sz="4" w:space="0" w:color="auto"/>
              <w:right w:val="single" w:sz="4" w:space="0" w:color="auto"/>
            </w:tcBorders>
            <w:vAlign w:val="center"/>
          </w:tcPr>
          <w:p w:rsidR="001A18B3" w:rsidRPr="00A5195E" w:rsidRDefault="001A18B3" w:rsidP="00A163D8">
            <w:pPr>
              <w:spacing w:before="60" w:after="60"/>
            </w:pPr>
          </w:p>
        </w:tc>
      </w:tr>
      <w:tr w:rsidR="001A18B3" w:rsidRPr="00A5195E">
        <w:trPr>
          <w:trHeight w:val="851"/>
        </w:trPr>
        <w:tc>
          <w:tcPr>
            <w:tcW w:w="1908" w:type="dxa"/>
            <w:tcBorders>
              <w:top w:val="single" w:sz="4" w:space="0" w:color="auto"/>
              <w:left w:val="single" w:sz="4" w:space="0" w:color="auto"/>
              <w:bottom w:val="single" w:sz="4" w:space="0" w:color="auto"/>
              <w:right w:val="single" w:sz="4" w:space="0" w:color="auto"/>
            </w:tcBorders>
            <w:vAlign w:val="center"/>
          </w:tcPr>
          <w:p w:rsidR="001A18B3" w:rsidRPr="00A5195E" w:rsidRDefault="001A18B3" w:rsidP="00A163D8">
            <w:pPr>
              <w:spacing w:before="60" w:after="60"/>
            </w:pPr>
          </w:p>
        </w:tc>
        <w:tc>
          <w:tcPr>
            <w:tcW w:w="3360" w:type="dxa"/>
            <w:tcBorders>
              <w:top w:val="single" w:sz="4" w:space="0" w:color="auto"/>
              <w:left w:val="single" w:sz="4" w:space="0" w:color="auto"/>
              <w:bottom w:val="single" w:sz="4" w:space="0" w:color="auto"/>
              <w:right w:val="single" w:sz="4" w:space="0" w:color="auto"/>
            </w:tcBorders>
            <w:vAlign w:val="center"/>
          </w:tcPr>
          <w:p w:rsidR="001A18B3" w:rsidRPr="00A5195E" w:rsidRDefault="001A18B3" w:rsidP="00A163D8">
            <w:pPr>
              <w:spacing w:before="60" w:after="60"/>
            </w:pPr>
          </w:p>
        </w:tc>
        <w:tc>
          <w:tcPr>
            <w:tcW w:w="4161" w:type="dxa"/>
            <w:tcBorders>
              <w:top w:val="single" w:sz="4" w:space="0" w:color="auto"/>
              <w:left w:val="single" w:sz="4" w:space="0" w:color="auto"/>
              <w:bottom w:val="single" w:sz="4" w:space="0" w:color="auto"/>
              <w:right w:val="single" w:sz="4" w:space="0" w:color="auto"/>
            </w:tcBorders>
            <w:vAlign w:val="center"/>
          </w:tcPr>
          <w:p w:rsidR="001A18B3" w:rsidRPr="00A5195E" w:rsidRDefault="001A18B3" w:rsidP="00A163D8">
            <w:pPr>
              <w:spacing w:before="60" w:after="60"/>
            </w:pPr>
          </w:p>
        </w:tc>
      </w:tr>
      <w:tr w:rsidR="001A18B3" w:rsidRPr="00A5195E">
        <w:trPr>
          <w:trHeight w:val="851"/>
        </w:trPr>
        <w:tc>
          <w:tcPr>
            <w:tcW w:w="1908" w:type="dxa"/>
            <w:tcBorders>
              <w:top w:val="single" w:sz="4" w:space="0" w:color="auto"/>
              <w:left w:val="single" w:sz="4" w:space="0" w:color="auto"/>
              <w:bottom w:val="single" w:sz="4" w:space="0" w:color="auto"/>
              <w:right w:val="single" w:sz="4" w:space="0" w:color="auto"/>
            </w:tcBorders>
            <w:vAlign w:val="center"/>
          </w:tcPr>
          <w:p w:rsidR="001A18B3" w:rsidRPr="00A5195E" w:rsidRDefault="001A18B3" w:rsidP="00A163D8">
            <w:pPr>
              <w:spacing w:before="60" w:after="60"/>
            </w:pPr>
          </w:p>
        </w:tc>
        <w:tc>
          <w:tcPr>
            <w:tcW w:w="3360" w:type="dxa"/>
            <w:tcBorders>
              <w:top w:val="single" w:sz="4" w:space="0" w:color="auto"/>
              <w:left w:val="single" w:sz="4" w:space="0" w:color="auto"/>
              <w:bottom w:val="single" w:sz="4" w:space="0" w:color="auto"/>
              <w:right w:val="single" w:sz="4" w:space="0" w:color="auto"/>
            </w:tcBorders>
            <w:vAlign w:val="center"/>
          </w:tcPr>
          <w:p w:rsidR="001A18B3" w:rsidRPr="00A5195E" w:rsidRDefault="001A18B3" w:rsidP="00A163D8">
            <w:pPr>
              <w:spacing w:before="60" w:after="60"/>
            </w:pPr>
          </w:p>
        </w:tc>
        <w:tc>
          <w:tcPr>
            <w:tcW w:w="4161" w:type="dxa"/>
            <w:tcBorders>
              <w:top w:val="single" w:sz="4" w:space="0" w:color="auto"/>
              <w:left w:val="single" w:sz="4" w:space="0" w:color="auto"/>
              <w:bottom w:val="single" w:sz="4" w:space="0" w:color="auto"/>
              <w:right w:val="single" w:sz="4" w:space="0" w:color="auto"/>
            </w:tcBorders>
            <w:vAlign w:val="center"/>
          </w:tcPr>
          <w:p w:rsidR="001A18B3" w:rsidRPr="00A5195E" w:rsidRDefault="001A18B3" w:rsidP="00A163D8">
            <w:pPr>
              <w:spacing w:before="60" w:after="60"/>
            </w:pPr>
          </w:p>
        </w:tc>
      </w:tr>
      <w:tr w:rsidR="001A18B3" w:rsidRPr="00A5195E">
        <w:trPr>
          <w:trHeight w:val="851"/>
        </w:trPr>
        <w:tc>
          <w:tcPr>
            <w:tcW w:w="1908" w:type="dxa"/>
            <w:tcBorders>
              <w:top w:val="single" w:sz="4" w:space="0" w:color="auto"/>
              <w:left w:val="single" w:sz="4" w:space="0" w:color="auto"/>
              <w:bottom w:val="single" w:sz="4" w:space="0" w:color="auto"/>
              <w:right w:val="single" w:sz="4" w:space="0" w:color="auto"/>
            </w:tcBorders>
            <w:vAlign w:val="center"/>
          </w:tcPr>
          <w:p w:rsidR="001A18B3" w:rsidRPr="00A5195E" w:rsidRDefault="001A18B3" w:rsidP="00A163D8">
            <w:pPr>
              <w:spacing w:before="60" w:after="60"/>
            </w:pPr>
          </w:p>
        </w:tc>
        <w:tc>
          <w:tcPr>
            <w:tcW w:w="3360" w:type="dxa"/>
            <w:tcBorders>
              <w:top w:val="single" w:sz="4" w:space="0" w:color="auto"/>
              <w:left w:val="single" w:sz="4" w:space="0" w:color="auto"/>
              <w:bottom w:val="single" w:sz="4" w:space="0" w:color="auto"/>
              <w:right w:val="single" w:sz="4" w:space="0" w:color="auto"/>
            </w:tcBorders>
            <w:vAlign w:val="center"/>
          </w:tcPr>
          <w:p w:rsidR="001A18B3" w:rsidRPr="00A5195E" w:rsidRDefault="001A18B3" w:rsidP="00A163D8">
            <w:pPr>
              <w:spacing w:before="60" w:after="60"/>
            </w:pPr>
          </w:p>
        </w:tc>
        <w:tc>
          <w:tcPr>
            <w:tcW w:w="4161" w:type="dxa"/>
            <w:tcBorders>
              <w:top w:val="single" w:sz="4" w:space="0" w:color="auto"/>
              <w:left w:val="single" w:sz="4" w:space="0" w:color="auto"/>
              <w:bottom w:val="single" w:sz="4" w:space="0" w:color="auto"/>
              <w:right w:val="single" w:sz="4" w:space="0" w:color="auto"/>
            </w:tcBorders>
            <w:vAlign w:val="center"/>
          </w:tcPr>
          <w:p w:rsidR="001A18B3" w:rsidRPr="00A5195E" w:rsidRDefault="001A18B3" w:rsidP="00A163D8">
            <w:pPr>
              <w:spacing w:before="60" w:after="60"/>
            </w:pPr>
          </w:p>
        </w:tc>
      </w:tr>
    </w:tbl>
    <w:p w:rsidR="001A18B3" w:rsidRPr="00A5195E" w:rsidRDefault="00D55B0A" w:rsidP="00371BEF">
      <w:pPr>
        <w:pStyle w:val="Title"/>
        <w:rPr>
          <w:lang w:val="en-GB"/>
          <w:rPrChange w:id="15" w:author="Lilian Biber" w:date="2015-03-03T10:42:00Z">
            <w:rPr/>
          </w:rPrChange>
        </w:rPr>
      </w:pPr>
      <w:r w:rsidRPr="00D55B0A">
        <w:rPr>
          <w:lang w:val="en-GB"/>
          <w:rPrChange w:id="16" w:author="Lilian Biber" w:date="2015-03-03T10:42:00Z">
            <w:rPr/>
          </w:rPrChange>
        </w:rPr>
        <w:br w:type="page"/>
      </w:r>
      <w:bookmarkStart w:id="17" w:name="_Toc367195542"/>
      <w:r w:rsidRPr="00D55B0A">
        <w:rPr>
          <w:lang w:val="en-GB"/>
          <w:rPrChange w:id="18" w:author="Lilian Biber" w:date="2015-03-03T10:42:00Z">
            <w:rPr/>
          </w:rPrChange>
        </w:rPr>
        <w:lastRenderedPageBreak/>
        <w:t>Table of Contents</w:t>
      </w:r>
      <w:bookmarkEnd w:id="17"/>
    </w:p>
    <w:p w:rsidR="001A18B3" w:rsidRPr="00A5195E" w:rsidRDefault="001A18B3" w:rsidP="00380C7B">
      <w:pPr>
        <w:rPr>
          <w:rFonts w:cs="Arial"/>
        </w:rPr>
      </w:pPr>
    </w:p>
    <w:p w:rsidR="009B06B7" w:rsidRPr="009A0C03" w:rsidRDefault="009B06B7" w:rsidP="009B06B7">
      <w:pPr>
        <w:pStyle w:val="Title"/>
        <w:numPr>
          <w:ilvl w:val="0"/>
          <w:numId w:val="21"/>
        </w:numPr>
        <w:jc w:val="left"/>
        <w:rPr>
          <w:b w:val="0"/>
          <w:color w:val="000000" w:themeColor="text1"/>
          <w:sz w:val="22"/>
          <w:szCs w:val="22"/>
          <w:lang w:val="en-GB"/>
        </w:rPr>
      </w:pPr>
      <w:r w:rsidRPr="009A0C03">
        <w:rPr>
          <w:b w:val="0"/>
          <w:color w:val="000000" w:themeColor="text1"/>
          <w:sz w:val="22"/>
          <w:szCs w:val="22"/>
          <w:lang w:val="en-GB"/>
        </w:rPr>
        <w:t>Introduction</w:t>
      </w:r>
    </w:p>
    <w:p w:rsidR="009B06B7" w:rsidRPr="006A7F31" w:rsidRDefault="009B06B7" w:rsidP="009B06B7">
      <w:pPr>
        <w:pStyle w:val="Title"/>
        <w:numPr>
          <w:ilvl w:val="0"/>
          <w:numId w:val="21"/>
        </w:numPr>
        <w:jc w:val="left"/>
        <w:rPr>
          <w:b w:val="0"/>
          <w:color w:val="000000" w:themeColor="text1"/>
          <w:sz w:val="22"/>
          <w:szCs w:val="22"/>
          <w:lang w:val="en-GB"/>
        </w:rPr>
      </w:pPr>
      <w:r w:rsidRPr="006A7F31">
        <w:rPr>
          <w:b w:val="0"/>
          <w:color w:val="000000" w:themeColor="text1"/>
          <w:sz w:val="22"/>
          <w:szCs w:val="22"/>
          <w:lang w:val="en-GB"/>
        </w:rPr>
        <w:t>General scope</w:t>
      </w:r>
    </w:p>
    <w:p w:rsidR="009B06B7" w:rsidRPr="00D53E79" w:rsidRDefault="009B06B7" w:rsidP="009B06B7">
      <w:pPr>
        <w:pStyle w:val="Title"/>
        <w:numPr>
          <w:ilvl w:val="0"/>
          <w:numId w:val="21"/>
        </w:numPr>
        <w:jc w:val="left"/>
        <w:rPr>
          <w:b w:val="0"/>
          <w:color w:val="000000" w:themeColor="text1"/>
          <w:sz w:val="22"/>
          <w:szCs w:val="22"/>
          <w:lang w:val="en-GB"/>
        </w:rPr>
      </w:pPr>
      <w:r w:rsidRPr="002529F6">
        <w:rPr>
          <w:b w:val="0"/>
          <w:color w:val="000000" w:themeColor="text1"/>
          <w:sz w:val="22"/>
          <w:szCs w:val="22"/>
          <w:lang w:val="en-GB"/>
        </w:rPr>
        <w:t>De</w:t>
      </w:r>
      <w:r w:rsidRPr="00D53E79">
        <w:rPr>
          <w:b w:val="0"/>
          <w:color w:val="000000" w:themeColor="text1"/>
          <w:sz w:val="22"/>
          <w:szCs w:val="22"/>
          <w:lang w:val="en-GB"/>
        </w:rPr>
        <w:t>finitions</w:t>
      </w:r>
    </w:p>
    <w:p w:rsidR="009B06B7" w:rsidRPr="00590FF2" w:rsidRDefault="009B06B7" w:rsidP="009B06B7">
      <w:pPr>
        <w:pStyle w:val="Title"/>
        <w:numPr>
          <w:ilvl w:val="0"/>
          <w:numId w:val="21"/>
        </w:numPr>
        <w:jc w:val="left"/>
        <w:rPr>
          <w:b w:val="0"/>
          <w:color w:val="000000" w:themeColor="text1"/>
          <w:sz w:val="22"/>
          <w:szCs w:val="22"/>
          <w:lang w:val="en-GB"/>
        </w:rPr>
      </w:pPr>
      <w:r w:rsidRPr="00590FF2">
        <w:rPr>
          <w:b w:val="0"/>
          <w:color w:val="000000" w:themeColor="text1"/>
          <w:sz w:val="22"/>
          <w:szCs w:val="22"/>
          <w:lang w:val="en-GB"/>
        </w:rPr>
        <w:t>Training</w:t>
      </w:r>
    </w:p>
    <w:p w:rsidR="009B06B7" w:rsidRPr="00872230" w:rsidRDefault="009B06B7" w:rsidP="009B06B7">
      <w:pPr>
        <w:pStyle w:val="Title"/>
        <w:numPr>
          <w:ilvl w:val="1"/>
          <w:numId w:val="21"/>
        </w:numPr>
        <w:jc w:val="left"/>
        <w:rPr>
          <w:b w:val="0"/>
          <w:color w:val="000000" w:themeColor="text1"/>
          <w:sz w:val="22"/>
          <w:szCs w:val="22"/>
          <w:lang w:val="en-GB"/>
        </w:rPr>
      </w:pPr>
      <w:r w:rsidRPr="00872230">
        <w:rPr>
          <w:b w:val="0"/>
          <w:color w:val="000000" w:themeColor="text1"/>
          <w:sz w:val="22"/>
          <w:szCs w:val="22"/>
          <w:lang w:val="en-GB"/>
        </w:rPr>
        <w:t>Recurrent Training</w:t>
      </w:r>
    </w:p>
    <w:p w:rsidR="009B06B7" w:rsidRPr="00476D4C" w:rsidRDefault="009B06B7" w:rsidP="009B06B7">
      <w:pPr>
        <w:pStyle w:val="Title"/>
        <w:numPr>
          <w:ilvl w:val="2"/>
          <w:numId w:val="21"/>
        </w:numPr>
        <w:jc w:val="left"/>
        <w:rPr>
          <w:b w:val="0"/>
          <w:color w:val="000000" w:themeColor="text1"/>
          <w:sz w:val="22"/>
          <w:szCs w:val="22"/>
          <w:lang w:val="en-GB"/>
        </w:rPr>
      </w:pPr>
      <w:r w:rsidRPr="00476D4C">
        <w:rPr>
          <w:b w:val="0"/>
          <w:color w:val="000000" w:themeColor="text1"/>
          <w:sz w:val="22"/>
          <w:szCs w:val="22"/>
          <w:lang w:val="en-GB"/>
        </w:rPr>
        <w:t>Scope</w:t>
      </w:r>
    </w:p>
    <w:p w:rsidR="009B06B7" w:rsidRPr="005E28FC" w:rsidRDefault="009B06B7" w:rsidP="009B06B7">
      <w:pPr>
        <w:pStyle w:val="Title"/>
        <w:numPr>
          <w:ilvl w:val="2"/>
          <w:numId w:val="21"/>
        </w:numPr>
        <w:jc w:val="left"/>
        <w:rPr>
          <w:b w:val="0"/>
          <w:color w:val="000000" w:themeColor="text1"/>
          <w:sz w:val="22"/>
          <w:szCs w:val="22"/>
          <w:lang w:val="en-GB"/>
        </w:rPr>
      </w:pPr>
      <w:r w:rsidRPr="005E28FC">
        <w:rPr>
          <w:b w:val="0"/>
          <w:color w:val="000000" w:themeColor="text1"/>
          <w:sz w:val="22"/>
          <w:szCs w:val="22"/>
          <w:lang w:val="en-GB"/>
        </w:rPr>
        <w:t>Objective</w:t>
      </w:r>
    </w:p>
    <w:p w:rsidR="009B06B7" w:rsidRPr="005E28FC" w:rsidRDefault="009B06B7" w:rsidP="009B06B7">
      <w:pPr>
        <w:pStyle w:val="Title"/>
        <w:numPr>
          <w:ilvl w:val="2"/>
          <w:numId w:val="21"/>
        </w:numPr>
        <w:jc w:val="left"/>
        <w:rPr>
          <w:b w:val="0"/>
          <w:color w:val="000000" w:themeColor="text1"/>
          <w:sz w:val="22"/>
          <w:szCs w:val="22"/>
          <w:lang w:val="en-GB"/>
        </w:rPr>
      </w:pPr>
      <w:r w:rsidRPr="005E28FC">
        <w:rPr>
          <w:b w:val="0"/>
          <w:color w:val="000000" w:themeColor="text1"/>
          <w:sz w:val="22"/>
          <w:szCs w:val="22"/>
          <w:lang w:val="en-GB"/>
        </w:rPr>
        <w:t>Frequency</w:t>
      </w:r>
    </w:p>
    <w:p w:rsidR="009B06B7" w:rsidRPr="00A5195E" w:rsidRDefault="00D55B0A" w:rsidP="009B06B7">
      <w:pPr>
        <w:pStyle w:val="Title"/>
        <w:numPr>
          <w:ilvl w:val="2"/>
          <w:numId w:val="21"/>
        </w:numPr>
        <w:jc w:val="left"/>
        <w:rPr>
          <w:b w:val="0"/>
          <w:color w:val="000000" w:themeColor="text1"/>
          <w:sz w:val="22"/>
          <w:szCs w:val="22"/>
          <w:lang w:val="en-GB"/>
        </w:rPr>
      </w:pPr>
      <w:r>
        <w:rPr>
          <w:b w:val="0"/>
          <w:color w:val="000000" w:themeColor="text1"/>
          <w:sz w:val="22"/>
          <w:szCs w:val="22"/>
          <w:lang w:val="en-GB"/>
        </w:rPr>
        <w:t>Delivery</w:t>
      </w:r>
    </w:p>
    <w:p w:rsidR="009B06B7" w:rsidRPr="00A5195E" w:rsidRDefault="00D55B0A" w:rsidP="009B06B7">
      <w:pPr>
        <w:pStyle w:val="Title"/>
        <w:numPr>
          <w:ilvl w:val="2"/>
          <w:numId w:val="21"/>
        </w:numPr>
        <w:jc w:val="left"/>
        <w:rPr>
          <w:b w:val="0"/>
          <w:color w:val="000000" w:themeColor="text1"/>
          <w:sz w:val="22"/>
          <w:szCs w:val="22"/>
          <w:lang w:val="en-GB"/>
        </w:rPr>
      </w:pPr>
      <w:r>
        <w:rPr>
          <w:b w:val="0"/>
          <w:color w:val="000000" w:themeColor="text1"/>
          <w:sz w:val="22"/>
          <w:szCs w:val="22"/>
          <w:lang w:val="en-GB"/>
        </w:rPr>
        <w:t>Assessment/evaluation</w:t>
      </w:r>
    </w:p>
    <w:p w:rsidR="009B06B7" w:rsidRPr="00A5195E" w:rsidRDefault="00D55B0A" w:rsidP="009B06B7">
      <w:pPr>
        <w:pStyle w:val="Title"/>
        <w:numPr>
          <w:ilvl w:val="1"/>
          <w:numId w:val="21"/>
        </w:numPr>
        <w:jc w:val="left"/>
        <w:rPr>
          <w:b w:val="0"/>
          <w:color w:val="000000" w:themeColor="text1"/>
          <w:sz w:val="22"/>
          <w:szCs w:val="22"/>
          <w:lang w:val="en-GB"/>
        </w:rPr>
      </w:pPr>
      <w:r>
        <w:rPr>
          <w:b w:val="0"/>
          <w:color w:val="000000" w:themeColor="text1"/>
          <w:sz w:val="22"/>
          <w:szCs w:val="22"/>
          <w:lang w:val="en-GB"/>
        </w:rPr>
        <w:t>Adaption training</w:t>
      </w:r>
    </w:p>
    <w:p w:rsidR="009B06B7" w:rsidRPr="00A5195E" w:rsidRDefault="00D55B0A" w:rsidP="009B06B7">
      <w:pPr>
        <w:pStyle w:val="Title"/>
        <w:numPr>
          <w:ilvl w:val="2"/>
          <w:numId w:val="21"/>
        </w:numPr>
        <w:jc w:val="left"/>
        <w:rPr>
          <w:b w:val="0"/>
          <w:color w:val="000000" w:themeColor="text1"/>
          <w:sz w:val="22"/>
          <w:szCs w:val="22"/>
          <w:lang w:val="en-GB"/>
        </w:rPr>
      </w:pPr>
      <w:r>
        <w:rPr>
          <w:b w:val="0"/>
          <w:color w:val="000000" w:themeColor="text1"/>
          <w:sz w:val="22"/>
          <w:szCs w:val="22"/>
          <w:lang w:val="en-GB"/>
        </w:rPr>
        <w:t>Scope</w:t>
      </w:r>
    </w:p>
    <w:p w:rsidR="009B06B7" w:rsidRPr="00A5195E" w:rsidRDefault="00D55B0A" w:rsidP="009B06B7">
      <w:pPr>
        <w:pStyle w:val="Title"/>
        <w:numPr>
          <w:ilvl w:val="2"/>
          <w:numId w:val="21"/>
        </w:numPr>
        <w:jc w:val="left"/>
        <w:rPr>
          <w:b w:val="0"/>
          <w:color w:val="000000" w:themeColor="text1"/>
          <w:sz w:val="22"/>
          <w:szCs w:val="22"/>
          <w:lang w:val="en-GB"/>
        </w:rPr>
      </w:pPr>
      <w:r>
        <w:rPr>
          <w:b w:val="0"/>
          <w:color w:val="000000" w:themeColor="text1"/>
          <w:sz w:val="22"/>
          <w:szCs w:val="22"/>
          <w:lang w:val="en-GB"/>
        </w:rPr>
        <w:t>Objective</w:t>
      </w:r>
    </w:p>
    <w:p w:rsidR="009B06B7" w:rsidRPr="00A5195E" w:rsidRDefault="00D55B0A" w:rsidP="009B06B7">
      <w:pPr>
        <w:pStyle w:val="Title"/>
        <w:numPr>
          <w:ilvl w:val="2"/>
          <w:numId w:val="21"/>
        </w:numPr>
        <w:jc w:val="left"/>
        <w:rPr>
          <w:b w:val="0"/>
          <w:color w:val="000000" w:themeColor="text1"/>
          <w:sz w:val="22"/>
          <w:szCs w:val="22"/>
          <w:lang w:val="en-GB"/>
        </w:rPr>
      </w:pPr>
      <w:r>
        <w:rPr>
          <w:b w:val="0"/>
          <w:color w:val="000000" w:themeColor="text1"/>
          <w:sz w:val="22"/>
          <w:szCs w:val="22"/>
          <w:lang w:val="en-GB"/>
        </w:rPr>
        <w:t>Frequency</w:t>
      </w:r>
    </w:p>
    <w:p w:rsidR="009B06B7" w:rsidRPr="00A5195E" w:rsidRDefault="00D55B0A" w:rsidP="009B06B7">
      <w:pPr>
        <w:pStyle w:val="Title"/>
        <w:numPr>
          <w:ilvl w:val="2"/>
          <w:numId w:val="21"/>
        </w:numPr>
        <w:jc w:val="left"/>
        <w:rPr>
          <w:b w:val="0"/>
          <w:color w:val="000000" w:themeColor="text1"/>
          <w:sz w:val="22"/>
          <w:szCs w:val="22"/>
          <w:lang w:val="en-GB"/>
        </w:rPr>
      </w:pPr>
      <w:r>
        <w:rPr>
          <w:b w:val="0"/>
          <w:color w:val="000000" w:themeColor="text1"/>
          <w:sz w:val="22"/>
          <w:szCs w:val="22"/>
          <w:lang w:val="en-GB"/>
        </w:rPr>
        <w:t>Delivery</w:t>
      </w:r>
    </w:p>
    <w:p w:rsidR="009B06B7" w:rsidRPr="00A5195E" w:rsidRDefault="00D55B0A" w:rsidP="009B06B7">
      <w:pPr>
        <w:pStyle w:val="Title"/>
        <w:numPr>
          <w:ilvl w:val="2"/>
          <w:numId w:val="21"/>
        </w:numPr>
        <w:jc w:val="left"/>
        <w:rPr>
          <w:b w:val="0"/>
          <w:color w:val="000000" w:themeColor="text1"/>
          <w:sz w:val="22"/>
          <w:szCs w:val="22"/>
          <w:lang w:val="en-GB"/>
        </w:rPr>
      </w:pPr>
      <w:r>
        <w:rPr>
          <w:b w:val="0"/>
          <w:color w:val="000000" w:themeColor="text1"/>
          <w:sz w:val="22"/>
          <w:szCs w:val="22"/>
          <w:lang w:val="en-GB"/>
        </w:rPr>
        <w:t>Assessment/evaluation</w:t>
      </w:r>
    </w:p>
    <w:p w:rsidR="009B06B7" w:rsidRPr="00A5195E" w:rsidRDefault="00D55B0A" w:rsidP="009B06B7">
      <w:pPr>
        <w:pStyle w:val="Title"/>
        <w:numPr>
          <w:ilvl w:val="1"/>
          <w:numId w:val="21"/>
        </w:numPr>
        <w:jc w:val="left"/>
        <w:rPr>
          <w:b w:val="0"/>
          <w:color w:val="000000" w:themeColor="text1"/>
          <w:sz w:val="22"/>
          <w:szCs w:val="22"/>
          <w:lang w:val="en-GB"/>
        </w:rPr>
      </w:pPr>
      <w:r>
        <w:rPr>
          <w:b w:val="0"/>
          <w:color w:val="000000" w:themeColor="text1"/>
          <w:sz w:val="22"/>
          <w:szCs w:val="22"/>
          <w:lang w:val="en-GB"/>
        </w:rPr>
        <w:t>Updating training</w:t>
      </w:r>
    </w:p>
    <w:p w:rsidR="009B06B7" w:rsidRPr="00A5195E" w:rsidRDefault="00D55B0A" w:rsidP="009B06B7">
      <w:pPr>
        <w:pStyle w:val="Title"/>
        <w:numPr>
          <w:ilvl w:val="2"/>
          <w:numId w:val="21"/>
        </w:numPr>
        <w:jc w:val="left"/>
        <w:rPr>
          <w:b w:val="0"/>
          <w:color w:val="000000" w:themeColor="text1"/>
          <w:sz w:val="22"/>
          <w:szCs w:val="22"/>
          <w:lang w:val="en-GB"/>
        </w:rPr>
      </w:pPr>
      <w:r>
        <w:rPr>
          <w:b w:val="0"/>
          <w:color w:val="000000" w:themeColor="text1"/>
          <w:sz w:val="22"/>
          <w:szCs w:val="22"/>
          <w:lang w:val="en-GB"/>
        </w:rPr>
        <w:t>Scope</w:t>
      </w:r>
    </w:p>
    <w:p w:rsidR="009B06B7" w:rsidRPr="00A5195E" w:rsidRDefault="00D55B0A" w:rsidP="009B06B7">
      <w:pPr>
        <w:pStyle w:val="Title"/>
        <w:numPr>
          <w:ilvl w:val="2"/>
          <w:numId w:val="21"/>
        </w:numPr>
        <w:jc w:val="left"/>
        <w:rPr>
          <w:b w:val="0"/>
          <w:color w:val="000000" w:themeColor="text1"/>
          <w:sz w:val="22"/>
          <w:szCs w:val="22"/>
          <w:lang w:val="en-GB"/>
        </w:rPr>
      </w:pPr>
      <w:r>
        <w:rPr>
          <w:b w:val="0"/>
          <w:color w:val="000000" w:themeColor="text1"/>
          <w:sz w:val="22"/>
          <w:szCs w:val="22"/>
          <w:lang w:val="en-GB"/>
        </w:rPr>
        <w:t>Objective</w:t>
      </w:r>
    </w:p>
    <w:p w:rsidR="009B06B7" w:rsidRPr="00A5195E" w:rsidRDefault="00D55B0A" w:rsidP="009B06B7">
      <w:pPr>
        <w:pStyle w:val="Title"/>
        <w:numPr>
          <w:ilvl w:val="2"/>
          <w:numId w:val="21"/>
        </w:numPr>
        <w:jc w:val="left"/>
        <w:rPr>
          <w:b w:val="0"/>
          <w:color w:val="000000" w:themeColor="text1"/>
          <w:sz w:val="22"/>
          <w:szCs w:val="22"/>
          <w:lang w:val="en-GB"/>
        </w:rPr>
      </w:pPr>
      <w:r>
        <w:rPr>
          <w:b w:val="0"/>
          <w:color w:val="000000" w:themeColor="text1"/>
          <w:sz w:val="22"/>
          <w:szCs w:val="22"/>
          <w:lang w:val="en-GB"/>
        </w:rPr>
        <w:t>Frequency</w:t>
      </w:r>
    </w:p>
    <w:p w:rsidR="009B06B7" w:rsidRPr="00A5195E" w:rsidRDefault="00D55B0A" w:rsidP="009B06B7">
      <w:pPr>
        <w:pStyle w:val="Title"/>
        <w:numPr>
          <w:ilvl w:val="2"/>
          <w:numId w:val="21"/>
        </w:numPr>
        <w:jc w:val="left"/>
        <w:rPr>
          <w:b w:val="0"/>
          <w:color w:val="000000" w:themeColor="text1"/>
          <w:sz w:val="22"/>
          <w:szCs w:val="22"/>
          <w:lang w:val="en-GB"/>
        </w:rPr>
      </w:pPr>
      <w:r>
        <w:rPr>
          <w:b w:val="0"/>
          <w:color w:val="000000" w:themeColor="text1"/>
          <w:sz w:val="22"/>
          <w:szCs w:val="22"/>
          <w:lang w:val="en-GB"/>
        </w:rPr>
        <w:t>Delivery</w:t>
      </w:r>
    </w:p>
    <w:p w:rsidR="009B06B7" w:rsidRPr="00A5195E" w:rsidRDefault="00D55B0A" w:rsidP="009B06B7">
      <w:pPr>
        <w:pStyle w:val="Title"/>
        <w:numPr>
          <w:ilvl w:val="2"/>
          <w:numId w:val="21"/>
        </w:numPr>
        <w:jc w:val="left"/>
        <w:rPr>
          <w:b w:val="0"/>
          <w:color w:val="000000" w:themeColor="text1"/>
          <w:sz w:val="22"/>
          <w:szCs w:val="22"/>
          <w:lang w:val="en-GB"/>
        </w:rPr>
      </w:pPr>
      <w:r>
        <w:rPr>
          <w:b w:val="0"/>
          <w:color w:val="000000" w:themeColor="text1"/>
          <w:sz w:val="22"/>
          <w:szCs w:val="22"/>
          <w:lang w:val="en-GB"/>
        </w:rPr>
        <w:t>Assessment/evaluation</w:t>
      </w:r>
    </w:p>
    <w:p w:rsidR="001A18B3" w:rsidRPr="00A5195E" w:rsidRDefault="00D55B0A" w:rsidP="00D0557E">
      <w:pPr>
        <w:pStyle w:val="Title"/>
        <w:rPr>
          <w:lang w:val="en-GB"/>
        </w:rPr>
      </w:pPr>
      <w:r w:rsidRPr="00D55B0A">
        <w:rPr>
          <w:lang w:val="en-GB"/>
          <w:rPrChange w:id="19" w:author="Lilian Biber" w:date="2015-03-03T10:42:00Z">
            <w:rPr>
              <w:lang w:val="nl-BE"/>
            </w:rPr>
          </w:rPrChange>
        </w:rPr>
        <w:br w:type="page"/>
      </w:r>
      <w:bookmarkStart w:id="20" w:name="_Toc367195543"/>
      <w:r w:rsidRPr="00D55B0A">
        <w:rPr>
          <w:lang w:val="en-GB"/>
          <w:rPrChange w:id="21" w:author="Lilian Biber" w:date="2015-03-03T10:42:00Z">
            <w:rPr>
              <w:lang w:val="nl-BE"/>
            </w:rPr>
          </w:rPrChange>
        </w:rPr>
        <w:lastRenderedPageBreak/>
        <w:t xml:space="preserve"> </w:t>
      </w:r>
      <w:r w:rsidR="00D0557E" w:rsidRPr="00A5195E">
        <w:rPr>
          <w:lang w:val="en-GB"/>
        </w:rPr>
        <w:t xml:space="preserve">Revalidation Process for VTS </w:t>
      </w:r>
      <w:bookmarkEnd w:id="20"/>
      <w:r w:rsidR="002D3E8F" w:rsidRPr="00A5195E">
        <w:rPr>
          <w:lang w:val="en-GB"/>
        </w:rPr>
        <w:t>Personnel</w:t>
      </w:r>
    </w:p>
    <w:p w:rsidR="001C13AC" w:rsidRPr="009A0C03" w:rsidRDefault="001C13AC" w:rsidP="009B06B7">
      <w:pPr>
        <w:pStyle w:val="Title"/>
        <w:jc w:val="left"/>
        <w:rPr>
          <w:lang w:val="en-GB"/>
        </w:rPr>
      </w:pPr>
    </w:p>
    <w:p w:rsidR="001C13AC" w:rsidRPr="00A5195E" w:rsidRDefault="00D55B0A" w:rsidP="00CC63C5">
      <w:pPr>
        <w:pStyle w:val="Heading1"/>
        <w:rPr>
          <w:lang w:val="en-GB"/>
          <w:rPrChange w:id="22" w:author="Lilian Biber" w:date="2015-03-03T10:42:00Z">
            <w:rPr/>
          </w:rPrChange>
        </w:rPr>
      </w:pPr>
      <w:r w:rsidRPr="00D55B0A">
        <w:rPr>
          <w:lang w:val="en-GB"/>
          <w:rPrChange w:id="23" w:author="Lilian Biber" w:date="2015-03-03T10:42:00Z">
            <w:rPr/>
          </w:rPrChange>
        </w:rPr>
        <w:t>Introduction</w:t>
      </w:r>
    </w:p>
    <w:p w:rsidR="00F12BE8" w:rsidRPr="00A5195E" w:rsidRDefault="003A17D0" w:rsidP="00F12BE8">
      <w:pPr>
        <w:pStyle w:val="BodyText"/>
        <w:spacing w:after="0"/>
        <w:jc w:val="left"/>
        <w:rPr>
          <w:rFonts w:cs="Arial"/>
          <w:color w:val="000000" w:themeColor="text1"/>
          <w:szCs w:val="22"/>
          <w:lang w:val="en-GB"/>
        </w:rPr>
      </w:pPr>
      <w:r w:rsidRPr="00A5195E">
        <w:rPr>
          <w:color w:val="000000" w:themeColor="text1"/>
          <w:szCs w:val="22"/>
          <w:lang w:val="en-GB"/>
        </w:rPr>
        <w:t xml:space="preserve">This Guideline is intended to provide </w:t>
      </w:r>
      <w:ins w:id="24" w:author="Lilian Biber" w:date="2015-03-03T10:17:00Z">
        <w:r w:rsidR="00CC5041" w:rsidRPr="00A5195E">
          <w:rPr>
            <w:color w:val="000000" w:themeColor="text1"/>
            <w:szCs w:val="22"/>
            <w:lang w:val="en-GB"/>
          </w:rPr>
          <w:t>guidance on the Revalidation Process of VTS Personnel</w:t>
        </w:r>
        <w:r w:rsidR="00CC5041" w:rsidRPr="00A5195E" w:rsidDel="00CC5041">
          <w:rPr>
            <w:color w:val="000000" w:themeColor="text1"/>
            <w:szCs w:val="22"/>
            <w:lang w:val="en-GB"/>
          </w:rPr>
          <w:t xml:space="preserve"> </w:t>
        </w:r>
        <w:r w:rsidR="00CC5041" w:rsidRPr="00A5195E">
          <w:rPr>
            <w:color w:val="000000" w:themeColor="text1"/>
            <w:szCs w:val="22"/>
            <w:lang w:val="en-GB"/>
          </w:rPr>
          <w:t xml:space="preserve">to </w:t>
        </w:r>
      </w:ins>
      <w:del w:id="25" w:author="Lilian Biber" w:date="2015-03-03T10:16:00Z">
        <w:r w:rsidRPr="00A5195E" w:rsidDel="00CC5041">
          <w:rPr>
            <w:color w:val="000000" w:themeColor="text1"/>
            <w:szCs w:val="22"/>
            <w:lang w:val="en-GB"/>
          </w:rPr>
          <w:delText xml:space="preserve">the </w:delText>
        </w:r>
      </w:del>
      <w:ins w:id="26" w:author="Lilian Biber" w:date="2015-03-03T10:17:00Z">
        <w:r w:rsidR="00CC5041" w:rsidRPr="00A5195E">
          <w:rPr>
            <w:color w:val="000000" w:themeColor="text1"/>
            <w:szCs w:val="22"/>
            <w:lang w:val="en-GB"/>
          </w:rPr>
          <w:t>c</w:t>
        </w:r>
      </w:ins>
      <w:del w:id="27" w:author="Lilian Biber" w:date="2015-03-03T10:17:00Z">
        <w:r w:rsidRPr="00A5195E" w:rsidDel="00CC5041">
          <w:rPr>
            <w:color w:val="000000" w:themeColor="text1"/>
            <w:szCs w:val="22"/>
            <w:lang w:val="en-GB"/>
          </w:rPr>
          <w:delText>C</w:delText>
        </w:r>
      </w:del>
      <w:r w:rsidRPr="00A5195E">
        <w:rPr>
          <w:color w:val="000000" w:themeColor="text1"/>
          <w:szCs w:val="22"/>
          <w:lang w:val="en-GB"/>
        </w:rPr>
        <w:t>ompetent</w:t>
      </w:r>
      <w:del w:id="28" w:author="Lilian Biber" w:date="2015-03-03T10:17:00Z">
        <w:r w:rsidRPr="00A5195E" w:rsidDel="00CC5041">
          <w:rPr>
            <w:color w:val="000000" w:themeColor="text1"/>
            <w:szCs w:val="22"/>
            <w:lang w:val="en-GB"/>
          </w:rPr>
          <w:delText>/VTS</w:delText>
        </w:r>
      </w:del>
      <w:r w:rsidRPr="00A5195E">
        <w:rPr>
          <w:color w:val="000000" w:themeColor="text1"/>
          <w:szCs w:val="22"/>
          <w:lang w:val="en-GB"/>
        </w:rPr>
        <w:t xml:space="preserve"> </w:t>
      </w:r>
      <w:ins w:id="29" w:author="Lilian Biber" w:date="2015-03-03T10:17:00Z">
        <w:r w:rsidR="00CC5041" w:rsidRPr="00A5195E">
          <w:rPr>
            <w:color w:val="000000" w:themeColor="text1"/>
            <w:szCs w:val="22"/>
            <w:lang w:val="en-GB"/>
          </w:rPr>
          <w:t>a</w:t>
        </w:r>
      </w:ins>
      <w:del w:id="30" w:author="Lilian Biber" w:date="2015-03-03T10:17:00Z">
        <w:r w:rsidRPr="00A5195E" w:rsidDel="00CC5041">
          <w:rPr>
            <w:color w:val="000000" w:themeColor="text1"/>
            <w:szCs w:val="22"/>
            <w:lang w:val="en-GB"/>
          </w:rPr>
          <w:delText>A</w:delText>
        </w:r>
      </w:del>
      <w:r w:rsidRPr="00A5195E">
        <w:rPr>
          <w:color w:val="000000" w:themeColor="text1"/>
          <w:szCs w:val="22"/>
          <w:lang w:val="en-GB"/>
        </w:rPr>
        <w:t xml:space="preserve">uthorities </w:t>
      </w:r>
      <w:ins w:id="31" w:author="Lilian Biber" w:date="2015-03-03T10:16:00Z">
        <w:r w:rsidR="00CC5041" w:rsidRPr="00A5195E">
          <w:rPr>
            <w:color w:val="000000" w:themeColor="text1"/>
            <w:szCs w:val="22"/>
            <w:lang w:val="en-GB"/>
          </w:rPr>
          <w:t xml:space="preserve">responsible for </w:t>
        </w:r>
      </w:ins>
      <w:del w:id="32" w:author="Lilian Biber" w:date="2015-03-03T10:16:00Z">
        <w:r w:rsidRPr="00A5195E" w:rsidDel="00CC5041">
          <w:rPr>
            <w:color w:val="000000" w:themeColor="text1"/>
            <w:szCs w:val="22"/>
            <w:lang w:val="en-GB"/>
          </w:rPr>
          <w:delText xml:space="preserve">charged with the </w:delText>
        </w:r>
      </w:del>
      <w:ins w:id="33" w:author="Lilian Biber" w:date="2015-03-03T10:16:00Z">
        <w:r w:rsidR="00CC5041" w:rsidRPr="00A5195E">
          <w:rPr>
            <w:color w:val="000000" w:themeColor="text1"/>
            <w:szCs w:val="22"/>
            <w:lang w:val="en-GB"/>
          </w:rPr>
          <w:t xml:space="preserve">the </w:t>
        </w:r>
      </w:ins>
      <w:r w:rsidRPr="00A5195E">
        <w:rPr>
          <w:color w:val="000000" w:themeColor="text1"/>
          <w:szCs w:val="22"/>
          <w:lang w:val="en-GB"/>
        </w:rPr>
        <w:t>provision of Vessel Traffic Services</w:t>
      </w:r>
      <w:del w:id="34" w:author="Lilian Biber" w:date="2015-03-03T10:17:00Z">
        <w:r w:rsidRPr="00A5195E" w:rsidDel="00CC5041">
          <w:rPr>
            <w:color w:val="000000" w:themeColor="text1"/>
            <w:szCs w:val="22"/>
            <w:lang w:val="en-GB"/>
          </w:rPr>
          <w:delText xml:space="preserve"> guidance on the Revalidation Process of VTS Personnel</w:delText>
        </w:r>
      </w:del>
      <w:r w:rsidRPr="00A5195E">
        <w:rPr>
          <w:color w:val="000000" w:themeColor="text1"/>
          <w:szCs w:val="22"/>
          <w:lang w:val="en-GB"/>
        </w:rPr>
        <w:t>.</w:t>
      </w:r>
      <w:r w:rsidR="00F12BE8" w:rsidRPr="00A5195E">
        <w:rPr>
          <w:b/>
          <w:color w:val="000000" w:themeColor="text1"/>
          <w:szCs w:val="22"/>
          <w:lang w:val="en-GB"/>
        </w:rPr>
        <w:br/>
      </w:r>
      <w:r w:rsidR="00F12BE8" w:rsidRPr="00A5195E">
        <w:rPr>
          <w:b/>
          <w:color w:val="000000" w:themeColor="text1"/>
          <w:szCs w:val="22"/>
          <w:lang w:val="en-GB"/>
        </w:rPr>
        <w:br/>
      </w:r>
      <w:ins w:id="35" w:author="Lilian Biber" w:date="2015-03-03T10:19:00Z">
        <w:r w:rsidR="00CC5041" w:rsidRPr="00A5195E">
          <w:rPr>
            <w:rFonts w:cs="Arial"/>
            <w:color w:val="000000" w:themeColor="text1"/>
            <w:szCs w:val="22"/>
            <w:lang w:val="en-GB"/>
          </w:rPr>
          <w:t xml:space="preserve">The </w:t>
        </w:r>
      </w:ins>
      <w:ins w:id="36" w:author="Lilian Biber" w:date="2015-03-03T10:20:00Z">
        <w:r w:rsidR="00CC5041" w:rsidRPr="00A5195E">
          <w:rPr>
            <w:rFonts w:cs="Arial"/>
            <w:color w:val="000000" w:themeColor="text1"/>
            <w:szCs w:val="22"/>
            <w:lang w:val="en-GB"/>
          </w:rPr>
          <w:t xml:space="preserve">generic </w:t>
        </w:r>
      </w:ins>
      <w:ins w:id="37" w:author="Lilian Biber" w:date="2015-03-03T10:19:00Z">
        <w:r w:rsidR="00CC5041" w:rsidRPr="00A5195E">
          <w:rPr>
            <w:rFonts w:cs="Arial"/>
            <w:color w:val="000000" w:themeColor="text1"/>
            <w:szCs w:val="22"/>
            <w:lang w:val="en-GB"/>
          </w:rPr>
          <w:t xml:space="preserve">term </w:t>
        </w:r>
      </w:ins>
      <w:r w:rsidR="00F12BE8" w:rsidRPr="00A5195E">
        <w:rPr>
          <w:rFonts w:cs="Arial"/>
          <w:color w:val="000000" w:themeColor="text1"/>
          <w:szCs w:val="22"/>
          <w:lang w:val="en-GB"/>
        </w:rPr>
        <w:t>“Revalidation Process”</w:t>
      </w:r>
      <w:ins w:id="38" w:author="Lilian Biber" w:date="2015-03-03T10:21:00Z">
        <w:r w:rsidR="00CC5041" w:rsidRPr="00A5195E">
          <w:rPr>
            <w:rFonts w:cs="Arial"/>
            <w:color w:val="000000" w:themeColor="text1"/>
            <w:szCs w:val="22"/>
            <w:lang w:val="en-GB"/>
          </w:rPr>
          <w:t xml:space="preserve"> in this document </w:t>
        </w:r>
      </w:ins>
      <w:del w:id="39" w:author="Lilian Biber" w:date="2015-03-03T10:22:00Z">
        <w:r w:rsidR="00F12BE8" w:rsidRPr="00A5195E" w:rsidDel="00CC5041">
          <w:rPr>
            <w:rFonts w:cs="Arial"/>
            <w:color w:val="000000" w:themeColor="text1"/>
            <w:szCs w:val="22"/>
            <w:lang w:val="en-GB"/>
          </w:rPr>
          <w:delText xml:space="preserve"> </w:delText>
        </w:r>
      </w:del>
      <w:ins w:id="40" w:author="Lilian Biber" w:date="2015-03-03T10:19:00Z">
        <w:r w:rsidR="00CC5041" w:rsidRPr="00A5195E">
          <w:rPr>
            <w:rFonts w:cs="Arial"/>
            <w:color w:val="000000" w:themeColor="text1"/>
            <w:szCs w:val="22"/>
            <w:lang w:val="en-GB"/>
          </w:rPr>
          <w:t>i</w:t>
        </w:r>
      </w:ins>
      <w:ins w:id="41" w:author="Lilian Biber" w:date="2015-03-03T10:21:00Z">
        <w:r w:rsidR="00CC5041" w:rsidRPr="00A5195E">
          <w:rPr>
            <w:rFonts w:cs="Arial"/>
            <w:color w:val="000000" w:themeColor="text1"/>
            <w:szCs w:val="22"/>
            <w:lang w:val="en-GB"/>
          </w:rPr>
          <w:t xml:space="preserve">s used for the </w:t>
        </w:r>
      </w:ins>
      <w:ins w:id="42" w:author="Lilian Biber" w:date="2015-03-03T10:22:00Z">
        <w:r w:rsidR="00CC5041" w:rsidRPr="00A5195E">
          <w:rPr>
            <w:rFonts w:cs="Arial"/>
            <w:color w:val="000000" w:themeColor="text1"/>
            <w:szCs w:val="22"/>
            <w:lang w:val="en-GB"/>
          </w:rPr>
          <w:t xml:space="preserve">different steps in the </w:t>
        </w:r>
      </w:ins>
      <w:del w:id="43" w:author="Lilian Biber" w:date="2015-03-03T10:21:00Z">
        <w:r w:rsidR="00F12BE8" w:rsidRPr="00A5195E" w:rsidDel="00CC5041">
          <w:rPr>
            <w:rFonts w:cs="Arial"/>
            <w:color w:val="000000" w:themeColor="text1"/>
            <w:szCs w:val="22"/>
            <w:lang w:val="en-GB"/>
          </w:rPr>
          <w:delText>is a</w:delText>
        </w:r>
      </w:del>
      <w:ins w:id="44" w:author="Lilian Biber" w:date="2015-03-03T10:19:00Z">
        <w:r w:rsidR="00CC5041" w:rsidRPr="00A5195E">
          <w:rPr>
            <w:rFonts w:cs="Arial"/>
            <w:color w:val="000000" w:themeColor="text1"/>
            <w:szCs w:val="22"/>
            <w:lang w:val="en-GB"/>
          </w:rPr>
          <w:t xml:space="preserve">process of </w:t>
        </w:r>
      </w:ins>
      <w:ins w:id="45" w:author="Lilian Biber" w:date="2015-03-03T10:23:00Z">
        <w:r w:rsidR="00CC5041" w:rsidRPr="00A5195E">
          <w:rPr>
            <w:rFonts w:cs="Arial"/>
            <w:color w:val="000000" w:themeColor="text1"/>
            <w:szCs w:val="22"/>
            <w:lang w:val="en-GB"/>
          </w:rPr>
          <w:t xml:space="preserve">the </w:t>
        </w:r>
      </w:ins>
      <w:ins w:id="46" w:author="Lilian Biber" w:date="2015-03-03T10:19:00Z">
        <w:r w:rsidR="00CC5041" w:rsidRPr="00A5195E">
          <w:rPr>
            <w:rFonts w:cs="Arial"/>
            <w:color w:val="000000" w:themeColor="text1"/>
            <w:szCs w:val="22"/>
            <w:lang w:val="en-GB"/>
          </w:rPr>
          <w:t>revalidati</w:t>
        </w:r>
      </w:ins>
      <w:ins w:id="47" w:author="Lilian Biber" w:date="2015-03-03T10:23:00Z">
        <w:r w:rsidR="00CC5041" w:rsidRPr="00A5195E">
          <w:rPr>
            <w:rFonts w:cs="Arial"/>
            <w:color w:val="000000" w:themeColor="text1"/>
            <w:szCs w:val="22"/>
            <w:lang w:val="en-GB"/>
          </w:rPr>
          <w:t>on of VTS</w:t>
        </w:r>
      </w:ins>
      <w:ins w:id="48" w:author="Lilian Biber" w:date="2015-03-03T10:25:00Z">
        <w:r w:rsidR="00CC5041" w:rsidRPr="00A5195E">
          <w:rPr>
            <w:rFonts w:cs="Arial"/>
            <w:color w:val="000000" w:themeColor="text1"/>
            <w:szCs w:val="22"/>
            <w:lang w:val="en-GB"/>
          </w:rPr>
          <w:t>O</w:t>
        </w:r>
      </w:ins>
      <w:ins w:id="49" w:author="Lilian Biber" w:date="2015-03-03T10:23:00Z">
        <w:r w:rsidR="00CC5041" w:rsidRPr="00A5195E">
          <w:rPr>
            <w:rFonts w:cs="Arial"/>
            <w:color w:val="000000" w:themeColor="text1"/>
            <w:szCs w:val="22"/>
            <w:lang w:val="en-GB"/>
          </w:rPr>
          <w:t>-</w:t>
        </w:r>
      </w:ins>
      <w:ins w:id="50" w:author="Lilian Biber" w:date="2015-03-03T10:19:00Z">
        <w:r w:rsidR="00CC5041" w:rsidRPr="00A5195E">
          <w:rPr>
            <w:rFonts w:cs="Arial"/>
            <w:color w:val="000000" w:themeColor="text1"/>
            <w:szCs w:val="22"/>
            <w:lang w:val="en-GB"/>
          </w:rPr>
          <w:t xml:space="preserve">certificates. </w:t>
        </w:r>
      </w:ins>
      <w:ins w:id="51" w:author="Lilian Biber" w:date="2015-03-03T10:39:00Z">
        <w:r w:rsidR="00A5195E" w:rsidRPr="00A5195E">
          <w:rPr>
            <w:rFonts w:cs="Arial"/>
            <w:color w:val="000000" w:themeColor="text1"/>
            <w:szCs w:val="22"/>
            <w:lang w:val="en-GB"/>
          </w:rPr>
          <w:t>This is t</w:t>
        </w:r>
      </w:ins>
      <w:del w:id="52" w:author="Lilian Biber" w:date="2015-03-03T10:20:00Z">
        <w:r w:rsidR="00F12BE8" w:rsidRPr="00A5195E" w:rsidDel="00CC5041">
          <w:rPr>
            <w:rFonts w:cs="Arial"/>
            <w:color w:val="000000" w:themeColor="text1"/>
            <w:szCs w:val="22"/>
            <w:lang w:val="en-GB"/>
          </w:rPr>
          <w:delText xml:space="preserve"> generic </w:delText>
        </w:r>
      </w:del>
      <w:del w:id="53" w:author="Lilian Biber" w:date="2015-03-03T10:25:00Z">
        <w:r w:rsidR="00F12BE8" w:rsidRPr="00A5195E" w:rsidDel="00CC5041">
          <w:rPr>
            <w:rFonts w:cs="Arial"/>
            <w:color w:val="000000" w:themeColor="text1"/>
            <w:szCs w:val="22"/>
            <w:lang w:val="en-GB"/>
          </w:rPr>
          <w:delText xml:space="preserve">term for different types of training, appropriate to the service type(s) provided, required by the Competent/VTS Authority on a mandatory basis.  </w:delText>
        </w:r>
      </w:del>
      <w:del w:id="54" w:author="Lilian Biber" w:date="2015-03-03T10:39:00Z">
        <w:r w:rsidR="00F12BE8" w:rsidRPr="00A5195E" w:rsidDel="00A5195E">
          <w:rPr>
            <w:rFonts w:cs="Arial"/>
            <w:color w:val="000000" w:themeColor="text1"/>
            <w:szCs w:val="22"/>
            <w:lang w:val="en-GB"/>
          </w:rPr>
          <w:delText>T</w:delText>
        </w:r>
      </w:del>
      <w:del w:id="55" w:author="Lilian Biber" w:date="2015-03-03T10:38:00Z">
        <w:r w:rsidR="00F12BE8" w:rsidRPr="00A5195E" w:rsidDel="00A5195E">
          <w:rPr>
            <w:rFonts w:cs="Arial"/>
            <w:color w:val="000000" w:themeColor="text1"/>
            <w:szCs w:val="22"/>
            <w:lang w:val="en-GB"/>
          </w:rPr>
          <w:delText xml:space="preserve">his </w:delText>
        </w:r>
      </w:del>
      <w:ins w:id="56" w:author="Lilian Biber" w:date="2015-03-03T10:26:00Z">
        <w:r w:rsidR="00CC5041" w:rsidRPr="00A5195E">
          <w:rPr>
            <w:rFonts w:cs="Arial"/>
            <w:color w:val="000000" w:themeColor="text1"/>
            <w:szCs w:val="22"/>
            <w:lang w:val="en-GB"/>
          </w:rPr>
          <w:t xml:space="preserve">o </w:t>
        </w:r>
      </w:ins>
      <w:del w:id="57" w:author="Lilian Biber" w:date="2015-03-03T10:26:00Z">
        <w:r w:rsidR="00F12BE8" w:rsidRPr="00A5195E" w:rsidDel="00CC5041">
          <w:rPr>
            <w:rFonts w:cs="Arial"/>
            <w:color w:val="000000" w:themeColor="text1"/>
            <w:szCs w:val="22"/>
            <w:lang w:val="en-GB"/>
          </w:rPr>
          <w:delText xml:space="preserve">will </w:delText>
        </w:r>
      </w:del>
      <w:r w:rsidR="00F12BE8" w:rsidRPr="00A5195E">
        <w:rPr>
          <w:rFonts w:cs="Arial"/>
          <w:color w:val="000000" w:themeColor="text1"/>
          <w:szCs w:val="22"/>
          <w:lang w:val="en-GB"/>
        </w:rPr>
        <w:t xml:space="preserve">ensure that VTS Personnel maintain a satisfactory level of operational performance </w:t>
      </w:r>
      <w:ins w:id="58" w:author="Lilian Biber" w:date="2015-03-03T10:37:00Z">
        <w:r w:rsidR="00A5195E" w:rsidRPr="00A5195E">
          <w:rPr>
            <w:rFonts w:cs="Arial"/>
            <w:color w:val="000000" w:themeColor="text1"/>
            <w:szCs w:val="22"/>
            <w:lang w:val="en-GB"/>
          </w:rPr>
          <w:t xml:space="preserve">in order to retain or increase </w:t>
        </w:r>
      </w:ins>
      <w:del w:id="59" w:author="Lilian Biber" w:date="2015-03-03T10:35:00Z">
        <w:r w:rsidR="00F12BE8" w:rsidRPr="00A5195E" w:rsidDel="00A5195E">
          <w:rPr>
            <w:rFonts w:cs="Arial"/>
            <w:color w:val="000000" w:themeColor="text1"/>
            <w:szCs w:val="22"/>
            <w:lang w:val="en-GB"/>
          </w:rPr>
          <w:delText xml:space="preserve">or competence and </w:delText>
        </w:r>
      </w:del>
      <w:del w:id="60" w:author="Lilian Biber" w:date="2015-03-03T10:36:00Z">
        <w:r w:rsidR="00F12BE8" w:rsidRPr="00A5195E" w:rsidDel="00A5195E">
          <w:rPr>
            <w:rFonts w:cs="Arial"/>
            <w:color w:val="000000" w:themeColor="text1"/>
            <w:szCs w:val="22"/>
            <w:lang w:val="en-GB"/>
          </w:rPr>
          <w:delText xml:space="preserve">enables VTS Personnel to </w:delText>
        </w:r>
      </w:del>
      <w:del w:id="61" w:author="Lilian Biber" w:date="2015-03-03T10:37:00Z">
        <w:r w:rsidR="00F12BE8" w:rsidRPr="00A5195E" w:rsidDel="00A5195E">
          <w:rPr>
            <w:rFonts w:cs="Arial"/>
            <w:color w:val="000000" w:themeColor="text1"/>
            <w:szCs w:val="22"/>
            <w:lang w:val="en-GB"/>
          </w:rPr>
          <w:delText xml:space="preserve">maintain </w:delText>
        </w:r>
      </w:del>
      <w:del w:id="62" w:author="Lilian Biber" w:date="2015-03-03T10:35:00Z">
        <w:r w:rsidR="00F12BE8" w:rsidRPr="00A5195E" w:rsidDel="00A5195E">
          <w:rPr>
            <w:rFonts w:cs="Arial"/>
            <w:color w:val="000000" w:themeColor="text1"/>
            <w:szCs w:val="22"/>
            <w:lang w:val="en-GB"/>
          </w:rPr>
          <w:delText>the VTS certification</w:delText>
        </w:r>
      </w:del>
      <w:ins w:id="63" w:author="Lilian Biber" w:date="2015-03-03T10:31:00Z">
        <w:r w:rsidR="00CC5041" w:rsidRPr="00A5195E">
          <w:rPr>
            <w:rFonts w:cs="Arial"/>
            <w:color w:val="000000" w:themeColor="text1"/>
            <w:szCs w:val="22"/>
            <w:lang w:val="en-GB"/>
          </w:rPr>
          <w:t xml:space="preserve">the level of safety of navigation in a specific VTS-area. </w:t>
        </w:r>
      </w:ins>
      <w:del w:id="64" w:author="Lilian Biber" w:date="2015-03-03T10:32:00Z">
        <w:r w:rsidR="00F12BE8" w:rsidRPr="00A5195E" w:rsidDel="00CC5041">
          <w:rPr>
            <w:rFonts w:cs="Arial"/>
            <w:color w:val="000000" w:themeColor="text1"/>
            <w:szCs w:val="22"/>
            <w:lang w:val="en-GB"/>
          </w:rPr>
          <w:delText xml:space="preserve">. </w:delText>
        </w:r>
      </w:del>
      <w:r w:rsidR="00F12BE8" w:rsidRPr="00A5195E">
        <w:rPr>
          <w:rFonts w:cs="Arial"/>
          <w:color w:val="000000" w:themeColor="text1"/>
          <w:szCs w:val="22"/>
          <w:lang w:val="en-GB"/>
        </w:rPr>
        <w:t xml:space="preserve">The </w:t>
      </w:r>
      <w:del w:id="65" w:author="Lilian Biber" w:date="2015-03-03T10:33:00Z">
        <w:r w:rsidR="00F12BE8" w:rsidRPr="00A5195E" w:rsidDel="00A5195E">
          <w:rPr>
            <w:rFonts w:cs="Arial"/>
            <w:color w:val="000000" w:themeColor="text1"/>
            <w:szCs w:val="22"/>
            <w:lang w:val="en-GB"/>
          </w:rPr>
          <w:delText xml:space="preserve">outcome </w:delText>
        </w:r>
      </w:del>
      <w:del w:id="66" w:author="Lilian Biber" w:date="2015-03-03T10:34:00Z">
        <w:r w:rsidR="00F12BE8" w:rsidRPr="00A5195E" w:rsidDel="00A5195E">
          <w:rPr>
            <w:rFonts w:cs="Arial"/>
            <w:color w:val="000000" w:themeColor="text1"/>
            <w:szCs w:val="22"/>
            <w:lang w:val="en-GB"/>
          </w:rPr>
          <w:delText xml:space="preserve">of the </w:delText>
        </w:r>
      </w:del>
      <w:r w:rsidR="00F12BE8" w:rsidRPr="00A5195E">
        <w:rPr>
          <w:rFonts w:cs="Arial"/>
          <w:color w:val="000000" w:themeColor="text1"/>
          <w:szCs w:val="22"/>
          <w:lang w:val="en-GB"/>
        </w:rPr>
        <w:t xml:space="preserve">Revalidation Process </w:t>
      </w:r>
      <w:ins w:id="67" w:author="Lilian Biber" w:date="2015-03-03T10:34:00Z">
        <w:r w:rsidR="00A5195E" w:rsidRPr="00A5195E">
          <w:rPr>
            <w:rFonts w:cs="Arial"/>
            <w:color w:val="000000" w:themeColor="text1"/>
            <w:szCs w:val="22"/>
            <w:lang w:val="en-GB"/>
          </w:rPr>
          <w:t xml:space="preserve">will </w:t>
        </w:r>
      </w:ins>
      <w:ins w:id="68" w:author="Lilian Biber" w:date="2015-03-03T10:40:00Z">
        <w:r w:rsidR="00A5195E" w:rsidRPr="00A5195E">
          <w:rPr>
            <w:rFonts w:cs="Arial"/>
            <w:color w:val="000000" w:themeColor="text1"/>
            <w:szCs w:val="22"/>
            <w:lang w:val="en-GB"/>
          </w:rPr>
          <w:t xml:space="preserve">in general </w:t>
        </w:r>
      </w:ins>
      <w:ins w:id="69" w:author="Lilian Biber" w:date="2015-03-03T10:34:00Z">
        <w:r w:rsidR="00A5195E" w:rsidRPr="00A5195E">
          <w:rPr>
            <w:rFonts w:cs="Arial"/>
            <w:color w:val="000000" w:themeColor="text1"/>
            <w:szCs w:val="22"/>
            <w:lang w:val="en-GB"/>
          </w:rPr>
          <w:t xml:space="preserve">be </w:t>
        </w:r>
      </w:ins>
      <w:ins w:id="70" w:author="Lilian Biber" w:date="2015-03-03T10:35:00Z">
        <w:r w:rsidR="00A5195E" w:rsidRPr="00A5195E">
          <w:rPr>
            <w:rFonts w:cs="Arial"/>
            <w:color w:val="000000" w:themeColor="text1"/>
            <w:szCs w:val="22"/>
            <w:lang w:val="en-GB"/>
          </w:rPr>
          <w:t>finalised</w:t>
        </w:r>
      </w:ins>
      <w:ins w:id="71" w:author="Lilian Biber" w:date="2015-03-03T10:34:00Z">
        <w:r w:rsidR="00A5195E" w:rsidRPr="00A5195E">
          <w:rPr>
            <w:rFonts w:cs="Arial"/>
            <w:color w:val="000000" w:themeColor="text1"/>
            <w:szCs w:val="22"/>
            <w:lang w:val="en-GB"/>
          </w:rPr>
          <w:t xml:space="preserve"> with </w:t>
        </w:r>
      </w:ins>
      <w:del w:id="72" w:author="Lilian Biber" w:date="2015-03-03T10:34:00Z">
        <w:r w:rsidR="00F12BE8" w:rsidRPr="00A5195E" w:rsidDel="00A5195E">
          <w:rPr>
            <w:rFonts w:cs="Arial"/>
            <w:color w:val="000000" w:themeColor="text1"/>
            <w:szCs w:val="22"/>
            <w:lang w:val="en-GB"/>
          </w:rPr>
          <w:delText xml:space="preserve">is the </w:delText>
        </w:r>
      </w:del>
      <w:r w:rsidR="00F12BE8" w:rsidRPr="00A5195E">
        <w:rPr>
          <w:rFonts w:cs="Arial"/>
          <w:color w:val="000000" w:themeColor="text1"/>
          <w:szCs w:val="22"/>
          <w:lang w:val="en-GB"/>
        </w:rPr>
        <w:t xml:space="preserve">revalidation of </w:t>
      </w:r>
      <w:del w:id="73" w:author="Lilian Biber" w:date="2015-03-03T10:34:00Z">
        <w:r w:rsidR="00F12BE8" w:rsidRPr="00A5195E" w:rsidDel="00A5195E">
          <w:rPr>
            <w:rFonts w:cs="Arial"/>
            <w:color w:val="000000" w:themeColor="text1"/>
            <w:szCs w:val="22"/>
            <w:lang w:val="en-GB"/>
          </w:rPr>
          <w:delText xml:space="preserve">the </w:delText>
        </w:r>
      </w:del>
      <w:r w:rsidR="00F12BE8" w:rsidRPr="00A5195E">
        <w:rPr>
          <w:rFonts w:cs="Arial"/>
          <w:color w:val="000000" w:themeColor="text1"/>
          <w:szCs w:val="22"/>
          <w:lang w:val="en-GB"/>
        </w:rPr>
        <w:t xml:space="preserve">VTS </w:t>
      </w:r>
      <w:ins w:id="74" w:author="Lilian Biber" w:date="2015-03-03T10:34:00Z">
        <w:r w:rsidR="00A5195E" w:rsidRPr="00A5195E">
          <w:rPr>
            <w:rFonts w:cs="Arial"/>
            <w:color w:val="000000" w:themeColor="text1"/>
            <w:szCs w:val="22"/>
            <w:lang w:val="en-GB"/>
          </w:rPr>
          <w:t>c</w:t>
        </w:r>
      </w:ins>
      <w:del w:id="75" w:author="Lilian Biber" w:date="2015-03-03T10:34:00Z">
        <w:r w:rsidR="00F12BE8" w:rsidRPr="00A5195E" w:rsidDel="00A5195E">
          <w:rPr>
            <w:rFonts w:cs="Arial"/>
            <w:color w:val="000000" w:themeColor="text1"/>
            <w:szCs w:val="22"/>
            <w:lang w:val="en-GB"/>
          </w:rPr>
          <w:delText>C</w:delText>
        </w:r>
      </w:del>
      <w:r w:rsidR="00F12BE8" w:rsidRPr="00A5195E">
        <w:rPr>
          <w:rFonts w:cs="Arial"/>
          <w:color w:val="000000" w:themeColor="text1"/>
          <w:szCs w:val="22"/>
          <w:lang w:val="en-GB"/>
        </w:rPr>
        <w:t>ertificat</w:t>
      </w:r>
      <w:ins w:id="76" w:author="Lilian Biber" w:date="2015-03-03T10:34:00Z">
        <w:r w:rsidR="00A5195E" w:rsidRPr="00A5195E">
          <w:rPr>
            <w:rFonts w:cs="Arial"/>
            <w:color w:val="000000" w:themeColor="text1"/>
            <w:szCs w:val="22"/>
            <w:lang w:val="en-GB"/>
          </w:rPr>
          <w:t>es.</w:t>
        </w:r>
      </w:ins>
      <w:del w:id="77" w:author="Lilian Biber" w:date="2015-03-03T10:34:00Z">
        <w:r w:rsidR="00F12BE8" w:rsidRPr="00A5195E" w:rsidDel="00A5195E">
          <w:rPr>
            <w:rFonts w:cs="Arial"/>
            <w:color w:val="000000" w:themeColor="text1"/>
            <w:szCs w:val="22"/>
            <w:lang w:val="en-GB"/>
          </w:rPr>
          <w:delText>ion</w:delText>
        </w:r>
      </w:del>
      <w:r w:rsidR="00F12BE8" w:rsidRPr="00A5195E">
        <w:rPr>
          <w:rFonts w:cs="Arial"/>
          <w:color w:val="000000" w:themeColor="text1"/>
          <w:szCs w:val="22"/>
          <w:lang w:val="en-GB"/>
        </w:rPr>
        <w:t>.</w:t>
      </w:r>
      <w:r w:rsidR="00F12BE8" w:rsidRPr="00A5195E">
        <w:rPr>
          <w:rFonts w:cs="Arial"/>
          <w:color w:val="000000" w:themeColor="text1"/>
          <w:szCs w:val="22"/>
          <w:lang w:val="en-GB"/>
        </w:rPr>
        <w:br/>
      </w:r>
    </w:p>
    <w:p w:rsidR="00F12BE8" w:rsidRPr="00A5195E" w:rsidRDefault="00F12BE8" w:rsidP="00F12BE8">
      <w:pPr>
        <w:pStyle w:val="BodyText"/>
        <w:spacing w:after="0"/>
        <w:rPr>
          <w:rFonts w:cs="Arial"/>
          <w:color w:val="000000" w:themeColor="text1"/>
          <w:szCs w:val="22"/>
          <w:lang w:val="en-GB"/>
        </w:rPr>
      </w:pPr>
      <w:r w:rsidRPr="00A5195E">
        <w:rPr>
          <w:rFonts w:cs="Arial"/>
          <w:color w:val="000000" w:themeColor="text1"/>
          <w:szCs w:val="22"/>
          <w:lang w:val="en-GB"/>
        </w:rPr>
        <w:t xml:space="preserve">To </w:t>
      </w:r>
      <w:ins w:id="78" w:author="Lilian Biber" w:date="2015-03-03T10:42:00Z">
        <w:r w:rsidR="00A5195E">
          <w:rPr>
            <w:rFonts w:cs="Arial"/>
            <w:color w:val="000000" w:themeColor="text1"/>
            <w:szCs w:val="22"/>
            <w:lang w:val="en-GB"/>
          </w:rPr>
          <w:t xml:space="preserve">guarantee the validity of the </w:t>
        </w:r>
      </w:ins>
      <w:del w:id="79" w:author="Lilian Biber" w:date="2015-03-03T10:43:00Z">
        <w:r w:rsidRPr="00A5195E" w:rsidDel="00A5195E">
          <w:rPr>
            <w:rFonts w:cs="Arial"/>
            <w:color w:val="000000" w:themeColor="text1"/>
            <w:szCs w:val="22"/>
            <w:lang w:val="en-GB"/>
          </w:rPr>
          <w:delText xml:space="preserve">maintain a valid </w:delText>
        </w:r>
      </w:del>
      <w:r w:rsidRPr="00A5195E">
        <w:rPr>
          <w:rFonts w:cs="Arial"/>
          <w:color w:val="000000" w:themeColor="text1"/>
          <w:szCs w:val="22"/>
          <w:lang w:val="en-GB"/>
        </w:rPr>
        <w:t>VTS</w:t>
      </w:r>
      <w:ins w:id="80" w:author="Lilian Biber" w:date="2015-03-03T10:43:00Z">
        <w:r w:rsidR="00A5195E">
          <w:rPr>
            <w:rFonts w:cs="Arial"/>
            <w:color w:val="000000" w:themeColor="text1"/>
            <w:szCs w:val="22"/>
            <w:lang w:val="en-GB"/>
          </w:rPr>
          <w:t>O</w:t>
        </w:r>
      </w:ins>
      <w:r w:rsidRPr="00A5195E">
        <w:rPr>
          <w:rFonts w:cs="Arial"/>
          <w:color w:val="000000" w:themeColor="text1"/>
          <w:szCs w:val="22"/>
          <w:lang w:val="en-GB"/>
        </w:rPr>
        <w:t xml:space="preserve"> certificat</w:t>
      </w:r>
      <w:ins w:id="81" w:author="Lilian Biber" w:date="2015-03-03T10:43:00Z">
        <w:r w:rsidR="00A5195E">
          <w:rPr>
            <w:rFonts w:cs="Arial"/>
            <w:color w:val="000000" w:themeColor="text1"/>
            <w:szCs w:val="22"/>
            <w:lang w:val="en-GB"/>
          </w:rPr>
          <w:t xml:space="preserve">es, </w:t>
        </w:r>
      </w:ins>
      <w:del w:id="82" w:author="Lilian Biber" w:date="2015-03-03T10:43:00Z">
        <w:r w:rsidRPr="00A5195E" w:rsidDel="00A5195E">
          <w:rPr>
            <w:rFonts w:cs="Arial"/>
            <w:color w:val="000000" w:themeColor="text1"/>
            <w:szCs w:val="22"/>
            <w:lang w:val="en-GB"/>
          </w:rPr>
          <w:delText xml:space="preserve">ion </w:delText>
        </w:r>
      </w:del>
      <w:r w:rsidRPr="00A5195E">
        <w:rPr>
          <w:rFonts w:cs="Arial"/>
          <w:color w:val="000000" w:themeColor="text1"/>
          <w:szCs w:val="22"/>
          <w:lang w:val="en-GB"/>
        </w:rPr>
        <w:t xml:space="preserve">the </w:t>
      </w:r>
      <w:del w:id="83" w:author="Lilian Biber" w:date="2015-03-03T10:43:00Z">
        <w:r w:rsidRPr="00A5195E" w:rsidDel="00A5195E">
          <w:rPr>
            <w:rFonts w:cs="Arial"/>
            <w:color w:val="000000" w:themeColor="text1"/>
            <w:szCs w:val="22"/>
            <w:lang w:val="en-GB"/>
          </w:rPr>
          <w:delText>VTS/</w:delText>
        </w:r>
      </w:del>
      <w:ins w:id="84" w:author="Lilian Biber" w:date="2015-03-03T10:43:00Z">
        <w:r w:rsidR="00A5195E">
          <w:rPr>
            <w:rFonts w:cs="Arial"/>
            <w:color w:val="000000" w:themeColor="text1"/>
            <w:szCs w:val="22"/>
            <w:lang w:val="en-GB"/>
          </w:rPr>
          <w:t>c</w:t>
        </w:r>
      </w:ins>
      <w:del w:id="85" w:author="Lilian Biber" w:date="2015-03-03T10:43:00Z">
        <w:r w:rsidRPr="00A5195E" w:rsidDel="00A5195E">
          <w:rPr>
            <w:rFonts w:cs="Arial"/>
            <w:color w:val="000000" w:themeColor="text1"/>
            <w:szCs w:val="22"/>
            <w:lang w:val="en-GB"/>
          </w:rPr>
          <w:delText>C</w:delText>
        </w:r>
      </w:del>
      <w:r w:rsidRPr="00A5195E">
        <w:rPr>
          <w:rFonts w:cs="Arial"/>
          <w:color w:val="000000" w:themeColor="text1"/>
          <w:szCs w:val="22"/>
          <w:lang w:val="en-GB"/>
        </w:rPr>
        <w:t xml:space="preserve">ompetent </w:t>
      </w:r>
      <w:ins w:id="86" w:author="Lilian Biber" w:date="2015-03-03T10:43:00Z">
        <w:r w:rsidR="00A5195E">
          <w:rPr>
            <w:rFonts w:cs="Arial"/>
            <w:color w:val="000000" w:themeColor="text1"/>
            <w:szCs w:val="22"/>
            <w:lang w:val="en-GB"/>
          </w:rPr>
          <w:t>a</w:t>
        </w:r>
      </w:ins>
      <w:del w:id="87" w:author="Lilian Biber" w:date="2015-03-03T10:43:00Z">
        <w:r w:rsidRPr="00A5195E" w:rsidDel="00A5195E">
          <w:rPr>
            <w:rFonts w:cs="Arial"/>
            <w:color w:val="000000" w:themeColor="text1"/>
            <w:szCs w:val="22"/>
            <w:lang w:val="en-GB"/>
          </w:rPr>
          <w:delText>A</w:delText>
        </w:r>
      </w:del>
      <w:r w:rsidRPr="00A5195E">
        <w:rPr>
          <w:rFonts w:cs="Arial"/>
          <w:color w:val="000000" w:themeColor="text1"/>
          <w:szCs w:val="22"/>
          <w:lang w:val="en-GB"/>
        </w:rPr>
        <w:t xml:space="preserve">uthority should </w:t>
      </w:r>
      <w:ins w:id="88" w:author="Lilian Biber" w:date="2015-03-03T10:46:00Z">
        <w:r w:rsidR="009A0C03">
          <w:rPr>
            <w:rFonts w:cs="Arial"/>
            <w:color w:val="000000" w:themeColor="text1"/>
            <w:szCs w:val="22"/>
            <w:lang w:val="en-GB"/>
          </w:rPr>
          <w:t xml:space="preserve">ensure the provision of a process which includes </w:t>
        </w:r>
      </w:ins>
      <w:del w:id="89" w:author="Lilian Biber" w:date="2015-03-03T10:47:00Z">
        <w:r w:rsidRPr="00A5195E" w:rsidDel="009A0C03">
          <w:rPr>
            <w:rFonts w:cs="Arial"/>
            <w:color w:val="000000" w:themeColor="text1"/>
            <w:szCs w:val="22"/>
            <w:lang w:val="en-GB"/>
          </w:rPr>
          <w:delText xml:space="preserve">implement either </w:delText>
        </w:r>
      </w:del>
      <w:ins w:id="90" w:author="Lilian Biber" w:date="2015-03-03T10:47:00Z">
        <w:r w:rsidR="009A0C03">
          <w:rPr>
            <w:rFonts w:cs="Arial"/>
            <w:color w:val="000000" w:themeColor="text1"/>
            <w:szCs w:val="22"/>
            <w:lang w:val="en-GB"/>
          </w:rPr>
          <w:t xml:space="preserve">a </w:t>
        </w:r>
      </w:ins>
      <w:r w:rsidRPr="00A5195E">
        <w:rPr>
          <w:rFonts w:cs="Arial"/>
          <w:color w:val="000000" w:themeColor="text1"/>
          <w:szCs w:val="22"/>
          <w:lang w:val="en-GB"/>
        </w:rPr>
        <w:t xml:space="preserve">Recurrent Training, </w:t>
      </w:r>
      <w:ins w:id="91" w:author="Lilian Biber" w:date="2015-03-03T10:47:00Z">
        <w:r w:rsidR="009A0C03">
          <w:rPr>
            <w:rFonts w:cs="Arial"/>
            <w:color w:val="000000" w:themeColor="text1"/>
            <w:szCs w:val="22"/>
            <w:lang w:val="en-GB"/>
          </w:rPr>
          <w:t xml:space="preserve">an </w:t>
        </w:r>
      </w:ins>
      <w:r w:rsidRPr="00A5195E">
        <w:rPr>
          <w:rFonts w:cs="Arial"/>
          <w:color w:val="000000" w:themeColor="text1"/>
          <w:szCs w:val="22"/>
          <w:lang w:val="en-GB"/>
        </w:rPr>
        <w:t xml:space="preserve">Adaptation Training and/or </w:t>
      </w:r>
      <w:ins w:id="92" w:author="Lilian Biber" w:date="2015-03-03T10:47:00Z">
        <w:r w:rsidR="009A0C03">
          <w:rPr>
            <w:rFonts w:cs="Arial"/>
            <w:color w:val="000000" w:themeColor="text1"/>
            <w:szCs w:val="22"/>
            <w:lang w:val="en-GB"/>
          </w:rPr>
          <w:t xml:space="preserve">an </w:t>
        </w:r>
      </w:ins>
      <w:r w:rsidRPr="00A5195E">
        <w:rPr>
          <w:rFonts w:cs="Arial"/>
          <w:color w:val="000000" w:themeColor="text1"/>
          <w:szCs w:val="22"/>
          <w:lang w:val="en-GB"/>
        </w:rPr>
        <w:t>Updating Training</w:t>
      </w:r>
      <w:ins w:id="93" w:author="Lilian Biber" w:date="2015-03-03T10:47:00Z">
        <w:r w:rsidR="009A0C03">
          <w:rPr>
            <w:rFonts w:cs="Arial"/>
            <w:color w:val="000000" w:themeColor="text1"/>
            <w:szCs w:val="22"/>
            <w:lang w:val="en-GB"/>
          </w:rPr>
          <w:t xml:space="preserve">. </w:t>
        </w:r>
      </w:ins>
      <w:ins w:id="94" w:author="Lilian Biber" w:date="2015-03-03T10:52:00Z">
        <w:r w:rsidR="009A0C03">
          <w:rPr>
            <w:rFonts w:cs="Arial"/>
            <w:color w:val="000000" w:themeColor="text1"/>
            <w:szCs w:val="22"/>
            <w:lang w:val="en-GB"/>
          </w:rPr>
          <w:t xml:space="preserve">Each training </w:t>
        </w:r>
      </w:ins>
      <w:del w:id="95" w:author="Lilian Biber" w:date="2015-03-03T10:48:00Z">
        <w:r w:rsidRPr="00A5195E" w:rsidDel="009A0C03">
          <w:rPr>
            <w:rFonts w:cs="Arial"/>
            <w:color w:val="000000" w:themeColor="text1"/>
            <w:szCs w:val="22"/>
            <w:lang w:val="en-GB"/>
          </w:rPr>
          <w:delText xml:space="preserve"> which </w:delText>
        </w:r>
      </w:del>
      <w:r w:rsidRPr="00A5195E">
        <w:rPr>
          <w:rFonts w:cs="Arial"/>
          <w:color w:val="000000" w:themeColor="text1"/>
          <w:szCs w:val="22"/>
          <w:lang w:val="en-GB"/>
        </w:rPr>
        <w:t xml:space="preserve">should be concluded </w:t>
      </w:r>
      <w:ins w:id="96" w:author="Lilian Biber" w:date="2015-03-03T10:52:00Z">
        <w:r w:rsidR="009A0C03">
          <w:rPr>
            <w:rFonts w:cs="Arial"/>
            <w:color w:val="000000" w:themeColor="text1"/>
            <w:szCs w:val="22"/>
            <w:lang w:val="en-GB"/>
          </w:rPr>
          <w:t>by a quality assessment</w:t>
        </w:r>
      </w:ins>
      <w:del w:id="97" w:author="Lilian Biber" w:date="2015-03-03T10:52:00Z">
        <w:r w:rsidRPr="00A5195E" w:rsidDel="009A0C03">
          <w:rPr>
            <w:rFonts w:cs="Arial"/>
            <w:color w:val="000000" w:themeColor="text1"/>
            <w:szCs w:val="22"/>
            <w:lang w:val="en-GB"/>
          </w:rPr>
          <w:delText>in an evaluation or assessment</w:delText>
        </w:r>
      </w:del>
      <w:r w:rsidRPr="00A5195E">
        <w:rPr>
          <w:rFonts w:cs="Arial"/>
          <w:color w:val="000000" w:themeColor="text1"/>
          <w:szCs w:val="22"/>
          <w:lang w:val="en-GB"/>
        </w:rPr>
        <w:t>.</w:t>
      </w:r>
    </w:p>
    <w:p w:rsidR="003A17D0" w:rsidRPr="009A0C03" w:rsidRDefault="003A17D0" w:rsidP="003A17D0">
      <w:pPr>
        <w:pStyle w:val="Title"/>
        <w:jc w:val="left"/>
        <w:rPr>
          <w:b w:val="0"/>
          <w:color w:val="000000" w:themeColor="text1"/>
          <w:sz w:val="22"/>
          <w:szCs w:val="22"/>
          <w:lang w:val="en-GB"/>
        </w:rPr>
      </w:pPr>
    </w:p>
    <w:p w:rsidR="001C13AC" w:rsidRPr="006A7F31" w:rsidRDefault="001C13AC" w:rsidP="00CC63C5">
      <w:pPr>
        <w:pStyle w:val="Heading1"/>
        <w:rPr>
          <w:lang w:val="en-GB"/>
        </w:rPr>
      </w:pPr>
      <w:r w:rsidRPr="009A0C03">
        <w:rPr>
          <w:lang w:val="en-GB"/>
        </w:rPr>
        <w:t>General scope</w:t>
      </w:r>
      <w:r w:rsidR="0099744E" w:rsidRPr="009A0C03">
        <w:rPr>
          <w:lang w:val="en-GB"/>
        </w:rPr>
        <w:t xml:space="preserve"> (delivery of training by </w:t>
      </w:r>
      <w:ins w:id="98" w:author="Lilian Biber" w:date="2015-03-03T10:54:00Z">
        <w:r w:rsidR="006A7F31">
          <w:rPr>
            <w:lang w:val="en-GB"/>
          </w:rPr>
          <w:t>a competent</w:t>
        </w:r>
      </w:ins>
      <w:del w:id="99" w:author="Lilian Biber" w:date="2015-03-03T10:53:00Z">
        <w:r w:rsidR="0099744E" w:rsidRPr="009A0C03" w:rsidDel="009A0C03">
          <w:rPr>
            <w:lang w:val="en-GB"/>
          </w:rPr>
          <w:delText xml:space="preserve">ATO or </w:delText>
        </w:r>
      </w:del>
      <w:del w:id="100" w:author="Lilian Biber" w:date="2015-03-03T10:54:00Z">
        <w:r w:rsidR="0099744E" w:rsidRPr="009A0C03" w:rsidDel="006A7F31">
          <w:rPr>
            <w:lang w:val="en-GB"/>
          </w:rPr>
          <w:delText>VTS-</w:delText>
        </w:r>
      </w:del>
      <w:ins w:id="101" w:author="Lilian Biber" w:date="2015-03-03T10:54:00Z">
        <w:r w:rsidR="006A7F31">
          <w:rPr>
            <w:lang w:val="en-GB"/>
          </w:rPr>
          <w:t xml:space="preserve"> </w:t>
        </w:r>
      </w:ins>
      <w:r w:rsidR="0099744E" w:rsidRPr="009A0C03">
        <w:rPr>
          <w:lang w:val="en-GB"/>
        </w:rPr>
        <w:t>authority)</w:t>
      </w:r>
    </w:p>
    <w:p w:rsidR="001C13AC" w:rsidRPr="00A5195E" w:rsidRDefault="00D55B0A" w:rsidP="00CC63C5">
      <w:pPr>
        <w:pStyle w:val="Heading1"/>
        <w:rPr>
          <w:lang w:val="en-GB"/>
          <w:rPrChange w:id="102" w:author="Lilian Biber" w:date="2015-03-03T10:42:00Z">
            <w:rPr/>
          </w:rPrChange>
        </w:rPr>
      </w:pPr>
      <w:r w:rsidRPr="00D55B0A">
        <w:rPr>
          <w:lang w:val="en-GB"/>
          <w:rPrChange w:id="103" w:author="Lilian Biber" w:date="2015-03-03T10:42:00Z">
            <w:rPr/>
          </w:rPrChange>
        </w:rPr>
        <w:t>Definitions</w:t>
      </w:r>
    </w:p>
    <w:p w:rsidR="003A17D0" w:rsidRPr="00A5195E" w:rsidRDefault="003A17D0" w:rsidP="003A17D0">
      <w:pPr>
        <w:pStyle w:val="Title"/>
        <w:jc w:val="left"/>
        <w:rPr>
          <w:b w:val="0"/>
          <w:color w:val="000000" w:themeColor="text1"/>
          <w:sz w:val="22"/>
          <w:szCs w:val="22"/>
          <w:lang w:val="en-GB"/>
        </w:rPr>
      </w:pPr>
      <w:r w:rsidRPr="00A5195E">
        <w:rPr>
          <w:color w:val="000000" w:themeColor="text1"/>
          <w:sz w:val="22"/>
          <w:szCs w:val="22"/>
          <w:lang w:val="en-GB"/>
        </w:rPr>
        <w:t>Recurrent</w:t>
      </w:r>
      <w:r w:rsidRPr="00A5195E">
        <w:rPr>
          <w:b w:val="0"/>
          <w:color w:val="000000" w:themeColor="text1"/>
          <w:sz w:val="22"/>
          <w:szCs w:val="22"/>
          <w:lang w:val="en-GB"/>
        </w:rPr>
        <w:t xml:space="preserve"> training is carried out at regular intervals and is part of a training programme and </w:t>
      </w:r>
      <w:del w:id="104" w:author="Lilian Biber" w:date="2015-03-03T10:54:00Z">
        <w:r w:rsidRPr="00A5195E" w:rsidDel="006A7F31">
          <w:rPr>
            <w:b w:val="0"/>
            <w:color w:val="000000" w:themeColor="text1"/>
            <w:sz w:val="22"/>
            <w:szCs w:val="22"/>
            <w:lang w:val="en-GB"/>
          </w:rPr>
          <w:delText xml:space="preserve">a </w:delText>
        </w:r>
      </w:del>
      <w:r w:rsidRPr="00A5195E">
        <w:rPr>
          <w:b w:val="0"/>
          <w:color w:val="000000" w:themeColor="text1"/>
          <w:sz w:val="22"/>
          <w:szCs w:val="22"/>
          <w:lang w:val="en-GB"/>
        </w:rPr>
        <w:t>continual professional development.</w:t>
      </w:r>
    </w:p>
    <w:p w:rsidR="003A17D0" w:rsidRPr="009A0C03" w:rsidRDefault="003A17D0" w:rsidP="003A17D0">
      <w:pPr>
        <w:pStyle w:val="Title"/>
        <w:jc w:val="left"/>
        <w:rPr>
          <w:b w:val="0"/>
          <w:color w:val="000000" w:themeColor="text1"/>
          <w:sz w:val="22"/>
          <w:szCs w:val="22"/>
          <w:lang w:val="en-GB"/>
        </w:rPr>
      </w:pPr>
      <w:r w:rsidRPr="009A0C03">
        <w:rPr>
          <w:color w:val="000000" w:themeColor="text1"/>
          <w:sz w:val="22"/>
          <w:szCs w:val="22"/>
          <w:lang w:val="en-GB"/>
        </w:rPr>
        <w:t>Adaptation</w:t>
      </w:r>
      <w:r w:rsidRPr="009A0C03">
        <w:rPr>
          <w:b w:val="0"/>
          <w:color w:val="000000" w:themeColor="text1"/>
          <w:sz w:val="22"/>
          <w:szCs w:val="22"/>
          <w:lang w:val="en-GB"/>
        </w:rPr>
        <w:t xml:space="preserve"> training is carried out whenever significant changes have been made </w:t>
      </w:r>
      <w:ins w:id="105" w:author="Lilian Biber" w:date="2015-03-03T10:57:00Z">
        <w:r w:rsidR="006A7F31">
          <w:rPr>
            <w:b w:val="0"/>
            <w:color w:val="000000" w:themeColor="text1"/>
            <w:sz w:val="22"/>
            <w:szCs w:val="22"/>
            <w:lang w:val="en-GB"/>
          </w:rPr>
          <w:t xml:space="preserve">concerning </w:t>
        </w:r>
      </w:ins>
      <w:ins w:id="106" w:author="Lilian Biber" w:date="2015-03-03T10:58:00Z">
        <w:r w:rsidR="006A7F31">
          <w:rPr>
            <w:b w:val="0"/>
            <w:color w:val="000000" w:themeColor="text1"/>
            <w:sz w:val="22"/>
            <w:szCs w:val="22"/>
            <w:lang w:val="en-GB"/>
          </w:rPr>
          <w:t xml:space="preserve">the primary VTS-services, </w:t>
        </w:r>
      </w:ins>
      <w:ins w:id="107" w:author="Lilian Biber" w:date="2015-03-03T10:57:00Z">
        <w:r w:rsidR="006A7F31" w:rsidRPr="009A0C03">
          <w:rPr>
            <w:b w:val="0"/>
            <w:color w:val="000000" w:themeColor="text1"/>
            <w:sz w:val="22"/>
            <w:szCs w:val="22"/>
            <w:lang w:val="en-GB"/>
          </w:rPr>
          <w:t>equipment, regulations, procedures</w:t>
        </w:r>
        <w:r w:rsidR="006A7F31">
          <w:rPr>
            <w:b w:val="0"/>
            <w:color w:val="000000" w:themeColor="text1"/>
            <w:sz w:val="22"/>
            <w:szCs w:val="22"/>
            <w:lang w:val="en-GB"/>
          </w:rPr>
          <w:t xml:space="preserve"> </w:t>
        </w:r>
        <w:r w:rsidR="006A7F31" w:rsidRPr="009A0C03">
          <w:rPr>
            <w:b w:val="0"/>
            <w:color w:val="000000" w:themeColor="text1"/>
            <w:sz w:val="22"/>
            <w:szCs w:val="22"/>
            <w:lang w:val="en-GB"/>
          </w:rPr>
          <w:t xml:space="preserve">etc </w:t>
        </w:r>
      </w:ins>
      <w:del w:id="108" w:author="Lilian Biber" w:date="2015-03-03T10:58:00Z">
        <w:r w:rsidRPr="009A0C03" w:rsidDel="006A7F31">
          <w:rPr>
            <w:b w:val="0"/>
            <w:color w:val="000000" w:themeColor="text1"/>
            <w:sz w:val="22"/>
            <w:szCs w:val="22"/>
            <w:lang w:val="en-GB"/>
          </w:rPr>
          <w:delText>that</w:delText>
        </w:r>
      </w:del>
      <w:ins w:id="109" w:author="Lilian Biber" w:date="2015-03-03T10:58:00Z">
        <w:r w:rsidR="006A7F31">
          <w:rPr>
            <w:b w:val="0"/>
            <w:color w:val="000000" w:themeColor="text1"/>
            <w:sz w:val="22"/>
            <w:szCs w:val="22"/>
            <w:lang w:val="en-GB"/>
          </w:rPr>
          <w:t xml:space="preserve">which </w:t>
        </w:r>
      </w:ins>
      <w:r w:rsidRPr="009A0C03">
        <w:rPr>
          <w:b w:val="0"/>
          <w:color w:val="000000" w:themeColor="text1"/>
          <w:sz w:val="22"/>
          <w:szCs w:val="22"/>
          <w:lang w:val="en-GB"/>
        </w:rPr>
        <w:t xml:space="preserve"> may affect </w:t>
      </w:r>
      <w:del w:id="110" w:author="Lilian Biber" w:date="2015-03-03T10:58:00Z">
        <w:r w:rsidRPr="009A0C03" w:rsidDel="006A7F31">
          <w:rPr>
            <w:b w:val="0"/>
            <w:color w:val="000000" w:themeColor="text1"/>
            <w:sz w:val="22"/>
            <w:szCs w:val="22"/>
            <w:lang w:val="en-GB"/>
          </w:rPr>
          <w:delText xml:space="preserve">the </w:delText>
        </w:r>
      </w:del>
      <w:r w:rsidRPr="009A0C03">
        <w:rPr>
          <w:b w:val="0"/>
          <w:color w:val="000000" w:themeColor="text1"/>
          <w:sz w:val="22"/>
          <w:szCs w:val="22"/>
          <w:lang w:val="en-GB"/>
        </w:rPr>
        <w:t xml:space="preserve">VTS operator performance, </w:t>
      </w:r>
      <w:del w:id="111" w:author="Lilian Biber" w:date="2015-03-03T10:59:00Z">
        <w:r w:rsidRPr="009A0C03" w:rsidDel="006A7F31">
          <w:rPr>
            <w:b w:val="0"/>
            <w:color w:val="000000" w:themeColor="text1"/>
            <w:sz w:val="22"/>
            <w:szCs w:val="22"/>
            <w:lang w:val="en-GB"/>
          </w:rPr>
          <w:delText>such as</w:delText>
        </w:r>
      </w:del>
      <w:del w:id="112" w:author="Lilian Biber" w:date="2015-03-03T10:57:00Z">
        <w:r w:rsidRPr="009A0C03" w:rsidDel="006A7F31">
          <w:rPr>
            <w:b w:val="0"/>
            <w:color w:val="000000" w:themeColor="text1"/>
            <w:sz w:val="22"/>
            <w:szCs w:val="22"/>
            <w:lang w:val="en-GB"/>
          </w:rPr>
          <w:delText xml:space="preserve"> equipment, regulations, procedures, etc</w:delText>
        </w:r>
      </w:del>
      <w:del w:id="113" w:author="Lilian Biber" w:date="2015-03-03T10:59:00Z">
        <w:r w:rsidRPr="009A0C03" w:rsidDel="006A7F31">
          <w:rPr>
            <w:b w:val="0"/>
            <w:color w:val="000000" w:themeColor="text1"/>
            <w:sz w:val="22"/>
            <w:szCs w:val="22"/>
            <w:lang w:val="en-GB"/>
          </w:rPr>
          <w:delText>.</w:delText>
        </w:r>
      </w:del>
      <w:del w:id="114" w:author="Lilian Biber" w:date="2015-03-03T10:58:00Z">
        <w:r w:rsidRPr="009A0C03" w:rsidDel="006A7F31">
          <w:rPr>
            <w:b w:val="0"/>
            <w:color w:val="000000" w:themeColor="text1"/>
            <w:sz w:val="22"/>
            <w:szCs w:val="22"/>
            <w:lang w:val="en-GB"/>
          </w:rPr>
          <w:delText xml:space="preserve"> </w:delText>
        </w:r>
      </w:del>
      <w:r w:rsidRPr="009A0C03">
        <w:rPr>
          <w:b w:val="0"/>
          <w:color w:val="000000" w:themeColor="text1"/>
          <w:sz w:val="22"/>
          <w:szCs w:val="22"/>
          <w:lang w:val="en-GB"/>
        </w:rPr>
        <w:t>or whenever deemed necessary.</w:t>
      </w:r>
    </w:p>
    <w:p w:rsidR="003A17D0" w:rsidRPr="006A7F31" w:rsidRDefault="003A17D0" w:rsidP="003A17D0">
      <w:pPr>
        <w:pStyle w:val="Title"/>
        <w:jc w:val="left"/>
        <w:rPr>
          <w:b w:val="0"/>
          <w:color w:val="000000" w:themeColor="text1"/>
          <w:sz w:val="22"/>
          <w:szCs w:val="22"/>
          <w:lang w:val="en-GB"/>
        </w:rPr>
      </w:pPr>
      <w:r w:rsidRPr="006A7F31">
        <w:rPr>
          <w:color w:val="000000" w:themeColor="text1"/>
          <w:sz w:val="22"/>
          <w:szCs w:val="22"/>
          <w:lang w:val="en-GB"/>
        </w:rPr>
        <w:t>Updating</w:t>
      </w:r>
      <w:r w:rsidRPr="006A7F31">
        <w:rPr>
          <w:b w:val="0"/>
          <w:color w:val="000000" w:themeColor="text1"/>
          <w:sz w:val="22"/>
          <w:szCs w:val="22"/>
          <w:lang w:val="en-GB"/>
        </w:rPr>
        <w:t xml:space="preserve"> training </w:t>
      </w:r>
      <w:del w:id="115" w:author="Lilian Biber" w:date="2015-03-03T10:59:00Z">
        <w:r w:rsidRPr="006A7F31" w:rsidDel="006A7F31">
          <w:rPr>
            <w:b w:val="0"/>
            <w:color w:val="000000" w:themeColor="text1"/>
            <w:sz w:val="22"/>
            <w:szCs w:val="22"/>
            <w:lang w:val="en-GB"/>
          </w:rPr>
          <w:delText xml:space="preserve">occurs </w:delText>
        </w:r>
      </w:del>
      <w:ins w:id="116" w:author="Lilian Biber" w:date="2015-03-03T10:59:00Z">
        <w:r w:rsidR="006A7F31">
          <w:rPr>
            <w:b w:val="0"/>
            <w:color w:val="000000" w:themeColor="text1"/>
            <w:sz w:val="22"/>
            <w:szCs w:val="22"/>
            <w:lang w:val="en-GB"/>
          </w:rPr>
          <w:t xml:space="preserve">is </w:t>
        </w:r>
      </w:ins>
      <w:ins w:id="117" w:author="Lilian Biber" w:date="2015-03-03T11:01:00Z">
        <w:r w:rsidR="006A7F31">
          <w:rPr>
            <w:b w:val="0"/>
            <w:color w:val="000000" w:themeColor="text1"/>
            <w:sz w:val="22"/>
            <w:szCs w:val="22"/>
            <w:lang w:val="en-GB"/>
          </w:rPr>
          <w:t xml:space="preserve">custom made following a </w:t>
        </w:r>
      </w:ins>
      <w:del w:id="118" w:author="Lilian Biber" w:date="2015-03-03T11:00:00Z">
        <w:r w:rsidRPr="006A7F31" w:rsidDel="006A7F31">
          <w:rPr>
            <w:b w:val="0"/>
            <w:color w:val="000000" w:themeColor="text1"/>
            <w:sz w:val="22"/>
            <w:szCs w:val="22"/>
            <w:lang w:val="en-GB"/>
          </w:rPr>
          <w:delText xml:space="preserve">on an </w:delText>
        </w:r>
      </w:del>
      <w:del w:id="119" w:author="Lilian Biber" w:date="2015-03-03T11:01:00Z">
        <w:r w:rsidRPr="006A7F31" w:rsidDel="006A7F31">
          <w:rPr>
            <w:b w:val="0"/>
            <w:color w:val="000000" w:themeColor="text1"/>
            <w:sz w:val="22"/>
            <w:szCs w:val="22"/>
            <w:lang w:val="en-GB"/>
          </w:rPr>
          <w:delText>occasional</w:delText>
        </w:r>
      </w:del>
      <w:del w:id="120" w:author="Lilian Biber" w:date="2015-03-03T11:00:00Z">
        <w:r w:rsidRPr="006A7F31" w:rsidDel="006A7F31">
          <w:rPr>
            <w:b w:val="0"/>
            <w:color w:val="000000" w:themeColor="text1"/>
            <w:sz w:val="22"/>
            <w:szCs w:val="22"/>
            <w:lang w:val="en-GB"/>
          </w:rPr>
          <w:delText xml:space="preserve"> basis</w:delText>
        </w:r>
      </w:del>
      <w:del w:id="121" w:author="Lilian Biber" w:date="2015-03-03T11:01:00Z">
        <w:r w:rsidRPr="006A7F31" w:rsidDel="006A7F31">
          <w:rPr>
            <w:b w:val="0"/>
            <w:color w:val="000000" w:themeColor="text1"/>
            <w:sz w:val="22"/>
            <w:szCs w:val="22"/>
            <w:lang w:val="en-GB"/>
          </w:rPr>
          <w:delText xml:space="preserve"> when a </w:delText>
        </w:r>
      </w:del>
      <w:r w:rsidRPr="006A7F31">
        <w:rPr>
          <w:b w:val="0"/>
          <w:color w:val="000000" w:themeColor="text1"/>
          <w:sz w:val="22"/>
          <w:szCs w:val="22"/>
          <w:lang w:val="en-GB"/>
        </w:rPr>
        <w:t xml:space="preserve">gap analysis </w:t>
      </w:r>
      <w:ins w:id="122" w:author="Lilian Biber" w:date="2015-03-03T11:01:00Z">
        <w:r w:rsidR="006A7F31">
          <w:rPr>
            <w:b w:val="0"/>
            <w:color w:val="000000" w:themeColor="text1"/>
            <w:sz w:val="22"/>
            <w:szCs w:val="22"/>
            <w:lang w:val="en-GB"/>
          </w:rPr>
          <w:t xml:space="preserve">indicating </w:t>
        </w:r>
      </w:ins>
      <w:del w:id="123" w:author="Lilian Biber" w:date="2015-03-03T11:02:00Z">
        <w:r w:rsidRPr="006A7F31" w:rsidDel="006A7F31">
          <w:rPr>
            <w:b w:val="0"/>
            <w:color w:val="000000" w:themeColor="text1"/>
            <w:sz w:val="22"/>
            <w:szCs w:val="22"/>
            <w:lang w:val="en-GB"/>
          </w:rPr>
          <w:delText xml:space="preserve">has shown </w:delText>
        </w:r>
      </w:del>
      <w:r w:rsidRPr="006A7F31">
        <w:rPr>
          <w:b w:val="0"/>
          <w:color w:val="000000" w:themeColor="text1"/>
          <w:sz w:val="22"/>
          <w:szCs w:val="22"/>
          <w:lang w:val="en-GB"/>
        </w:rPr>
        <w:t>that VTS Personnel need additional training</w:t>
      </w:r>
      <w:ins w:id="124" w:author="Lilian Biber" w:date="2015-03-03T11:03:00Z">
        <w:r w:rsidR="006A7F31">
          <w:rPr>
            <w:b w:val="0"/>
            <w:color w:val="000000" w:themeColor="text1"/>
            <w:sz w:val="22"/>
            <w:szCs w:val="22"/>
            <w:lang w:val="en-GB"/>
          </w:rPr>
          <w:t>. This may occur for example as a result</w:t>
        </w:r>
      </w:ins>
      <w:ins w:id="125" w:author="Lilian Biber" w:date="2015-03-03T11:04:00Z">
        <w:r w:rsidR="002529F6">
          <w:rPr>
            <w:b w:val="0"/>
            <w:color w:val="000000" w:themeColor="text1"/>
            <w:sz w:val="22"/>
            <w:szCs w:val="22"/>
            <w:lang w:val="en-GB"/>
          </w:rPr>
          <w:t xml:space="preserve"> of </w:t>
        </w:r>
      </w:ins>
      <w:del w:id="126" w:author="Lilian Biber" w:date="2015-03-03T11:04:00Z">
        <w:r w:rsidRPr="006A7F31" w:rsidDel="002529F6">
          <w:rPr>
            <w:b w:val="0"/>
            <w:color w:val="000000" w:themeColor="text1"/>
            <w:sz w:val="22"/>
            <w:szCs w:val="22"/>
            <w:lang w:val="en-GB"/>
          </w:rPr>
          <w:delText xml:space="preserve"> due to for example </w:delText>
        </w:r>
      </w:del>
      <w:r w:rsidRPr="006A7F31">
        <w:rPr>
          <w:b w:val="0"/>
          <w:color w:val="000000" w:themeColor="text1"/>
          <w:sz w:val="22"/>
          <w:szCs w:val="22"/>
          <w:lang w:val="en-GB"/>
        </w:rPr>
        <w:t>a break in service</w:t>
      </w:r>
      <w:del w:id="127" w:author="Lilian Biber" w:date="2015-03-03T11:05:00Z">
        <w:r w:rsidRPr="006A7F31" w:rsidDel="002529F6">
          <w:rPr>
            <w:b w:val="0"/>
            <w:color w:val="000000" w:themeColor="text1"/>
            <w:sz w:val="22"/>
            <w:szCs w:val="22"/>
            <w:lang w:val="en-GB"/>
          </w:rPr>
          <w:delText xml:space="preserve"> for a period</w:delText>
        </w:r>
      </w:del>
      <w:ins w:id="128" w:author="Lilian Biber" w:date="2015-03-03T11:05:00Z">
        <w:r w:rsidR="002529F6">
          <w:rPr>
            <w:b w:val="0"/>
            <w:color w:val="000000" w:themeColor="text1"/>
            <w:sz w:val="22"/>
            <w:szCs w:val="22"/>
            <w:lang w:val="en-GB"/>
          </w:rPr>
          <w:t xml:space="preserve"> by the VTSO</w:t>
        </w:r>
      </w:ins>
      <w:del w:id="129" w:author="Lilian Biber" w:date="2015-03-03T11:05:00Z">
        <w:r w:rsidRPr="006A7F31" w:rsidDel="002529F6">
          <w:rPr>
            <w:b w:val="0"/>
            <w:color w:val="000000" w:themeColor="text1"/>
            <w:sz w:val="22"/>
            <w:szCs w:val="22"/>
            <w:lang w:val="en-GB"/>
          </w:rPr>
          <w:delText xml:space="preserve"> determined by the </w:delText>
        </w:r>
      </w:del>
      <w:del w:id="130" w:author="Lilian Biber" w:date="2015-03-03T11:00:00Z">
        <w:r w:rsidRPr="006A7F31" w:rsidDel="006A7F31">
          <w:rPr>
            <w:b w:val="0"/>
            <w:color w:val="000000" w:themeColor="text1"/>
            <w:sz w:val="22"/>
            <w:szCs w:val="22"/>
            <w:lang w:val="en-GB"/>
          </w:rPr>
          <w:delText>VTS/C</w:delText>
        </w:r>
      </w:del>
      <w:del w:id="131" w:author="Lilian Biber" w:date="2015-03-03T11:05:00Z">
        <w:r w:rsidRPr="006A7F31" w:rsidDel="002529F6">
          <w:rPr>
            <w:b w:val="0"/>
            <w:color w:val="000000" w:themeColor="text1"/>
            <w:sz w:val="22"/>
            <w:szCs w:val="22"/>
            <w:lang w:val="en-GB"/>
          </w:rPr>
          <w:delText xml:space="preserve">ompetent </w:delText>
        </w:r>
      </w:del>
      <w:del w:id="132" w:author="Lilian Biber" w:date="2015-03-03T11:00:00Z">
        <w:r w:rsidRPr="006A7F31" w:rsidDel="006A7F31">
          <w:rPr>
            <w:b w:val="0"/>
            <w:color w:val="000000" w:themeColor="text1"/>
            <w:sz w:val="22"/>
            <w:szCs w:val="22"/>
            <w:lang w:val="en-GB"/>
          </w:rPr>
          <w:delText>A</w:delText>
        </w:r>
      </w:del>
      <w:del w:id="133" w:author="Lilian Biber" w:date="2015-03-03T11:05:00Z">
        <w:r w:rsidRPr="006A7F31" w:rsidDel="002529F6">
          <w:rPr>
            <w:b w:val="0"/>
            <w:color w:val="000000" w:themeColor="text1"/>
            <w:sz w:val="22"/>
            <w:szCs w:val="22"/>
            <w:lang w:val="en-GB"/>
          </w:rPr>
          <w:delText>uthority</w:delText>
        </w:r>
      </w:del>
      <w:r w:rsidRPr="006A7F31">
        <w:rPr>
          <w:b w:val="0"/>
          <w:color w:val="000000" w:themeColor="text1"/>
          <w:sz w:val="22"/>
          <w:szCs w:val="22"/>
          <w:lang w:val="en-GB"/>
        </w:rPr>
        <w:t>, to poor operational performance or other circumstance</w:t>
      </w:r>
      <w:ins w:id="134" w:author="Lilian Biber" w:date="2015-03-03T11:06:00Z">
        <w:r w:rsidR="002529F6">
          <w:rPr>
            <w:b w:val="0"/>
            <w:color w:val="000000" w:themeColor="text1"/>
            <w:sz w:val="22"/>
            <w:szCs w:val="22"/>
            <w:lang w:val="en-GB"/>
          </w:rPr>
          <w:t>s influencing the required level of competence</w:t>
        </w:r>
      </w:ins>
      <w:del w:id="135" w:author="Lilian Biber" w:date="2015-03-03T11:06:00Z">
        <w:r w:rsidRPr="006A7F31" w:rsidDel="002529F6">
          <w:rPr>
            <w:b w:val="0"/>
            <w:color w:val="000000" w:themeColor="text1"/>
            <w:sz w:val="22"/>
            <w:szCs w:val="22"/>
            <w:lang w:val="en-GB"/>
          </w:rPr>
          <w:delText>s so as to meet a level of competence</w:delText>
        </w:r>
      </w:del>
      <w:ins w:id="136" w:author="Lilian Biber" w:date="2015-03-03T11:06:00Z">
        <w:r w:rsidR="002529F6">
          <w:rPr>
            <w:b w:val="0"/>
            <w:color w:val="000000" w:themeColor="text1"/>
            <w:sz w:val="22"/>
            <w:szCs w:val="22"/>
            <w:lang w:val="en-GB"/>
          </w:rPr>
          <w:t xml:space="preserve">. </w:t>
        </w:r>
      </w:ins>
    </w:p>
    <w:p w:rsidR="003A17D0" w:rsidRPr="002529F6" w:rsidRDefault="00D53E79" w:rsidP="003A17D0">
      <w:pPr>
        <w:pStyle w:val="Title"/>
        <w:jc w:val="left"/>
        <w:rPr>
          <w:b w:val="0"/>
          <w:color w:val="000000" w:themeColor="text1"/>
          <w:sz w:val="22"/>
          <w:szCs w:val="22"/>
          <w:lang w:val="en-GB"/>
        </w:rPr>
      </w:pPr>
      <w:ins w:id="137" w:author="Lilian Biber" w:date="2015-03-03T11:15:00Z">
        <w:r>
          <w:rPr>
            <w:b w:val="0"/>
            <w:color w:val="000000" w:themeColor="text1"/>
            <w:sz w:val="22"/>
            <w:szCs w:val="22"/>
            <w:lang w:val="en-GB"/>
          </w:rPr>
          <w:t xml:space="preserve">[Note: </w:t>
        </w:r>
      </w:ins>
      <w:ins w:id="138" w:author="Lilian Biber" w:date="2015-03-03T11:14:00Z">
        <w:r>
          <w:rPr>
            <w:b w:val="0"/>
            <w:color w:val="000000" w:themeColor="text1"/>
            <w:sz w:val="22"/>
            <w:szCs w:val="22"/>
            <w:lang w:val="en-GB"/>
          </w:rPr>
          <w:t xml:space="preserve">The adoption of these defenitions may lead to review </w:t>
        </w:r>
      </w:ins>
      <w:ins w:id="139" w:author="Lilian Biber" w:date="2015-03-03T11:15:00Z">
        <w:r>
          <w:rPr>
            <w:b w:val="0"/>
            <w:color w:val="000000" w:themeColor="text1"/>
            <w:sz w:val="22"/>
            <w:szCs w:val="22"/>
            <w:lang w:val="en-GB"/>
          </w:rPr>
          <w:t xml:space="preserve">IALA </w:t>
        </w:r>
      </w:ins>
      <w:del w:id="140" w:author="Lilian Biber" w:date="2015-03-03T11:10:00Z">
        <w:r w:rsidR="003A17D0" w:rsidRPr="002529F6" w:rsidDel="002529F6">
          <w:rPr>
            <w:b w:val="0"/>
            <w:color w:val="000000" w:themeColor="text1"/>
            <w:sz w:val="22"/>
            <w:szCs w:val="22"/>
            <w:lang w:val="en-GB"/>
          </w:rPr>
          <w:delText xml:space="preserve">The training in the Revalidation Process is intended to cover the assessment of continued knowledge and practical competence required for revalidation of VTS Operators or VTS Supervisors. </w:delText>
        </w:r>
      </w:del>
      <w:del w:id="141" w:author="Lilian Biber" w:date="2015-03-03T11:15:00Z">
        <w:r w:rsidR="003A17D0" w:rsidRPr="002529F6" w:rsidDel="00D53E79">
          <w:rPr>
            <w:b w:val="0"/>
            <w:color w:val="000000" w:themeColor="text1"/>
            <w:sz w:val="22"/>
            <w:szCs w:val="22"/>
            <w:lang w:val="en-GB"/>
          </w:rPr>
          <w:delText xml:space="preserve">The training is also aimed in providing the Refresher Training described in IALA </w:delText>
        </w:r>
      </w:del>
      <w:r w:rsidR="003A17D0" w:rsidRPr="002529F6">
        <w:rPr>
          <w:b w:val="0"/>
          <w:color w:val="000000" w:themeColor="text1"/>
          <w:sz w:val="22"/>
          <w:szCs w:val="22"/>
          <w:lang w:val="en-GB"/>
        </w:rPr>
        <w:t>Recommendation V-103</w:t>
      </w:r>
      <w:ins w:id="142" w:author="Lilian Biber" w:date="2015-03-03T11:15:00Z">
        <w:r>
          <w:rPr>
            <w:b w:val="0"/>
            <w:color w:val="000000" w:themeColor="text1"/>
            <w:sz w:val="22"/>
            <w:szCs w:val="22"/>
            <w:lang w:val="en-GB"/>
          </w:rPr>
          <w:t xml:space="preserve"> with respect to Refresher Training</w:t>
        </w:r>
      </w:ins>
      <w:r w:rsidR="003A17D0" w:rsidRPr="002529F6">
        <w:rPr>
          <w:b w:val="0"/>
          <w:color w:val="000000" w:themeColor="text1"/>
          <w:sz w:val="22"/>
          <w:szCs w:val="22"/>
          <w:lang w:val="en-GB"/>
        </w:rPr>
        <w:t>.</w:t>
      </w:r>
      <w:ins w:id="143" w:author="Lilian Biber" w:date="2015-03-03T11:15:00Z">
        <w:r>
          <w:rPr>
            <w:b w:val="0"/>
            <w:color w:val="000000" w:themeColor="text1"/>
            <w:sz w:val="22"/>
            <w:szCs w:val="22"/>
            <w:lang w:val="en-GB"/>
          </w:rPr>
          <w:t>]</w:t>
        </w:r>
      </w:ins>
    </w:p>
    <w:p w:rsidR="001C13AC" w:rsidRDefault="00D55B0A" w:rsidP="00CC63C5">
      <w:pPr>
        <w:pStyle w:val="Heading1"/>
        <w:rPr>
          <w:ins w:id="144" w:author="Lilian Biber" w:date="2015-03-03T11:25:00Z"/>
          <w:lang w:val="en-GB"/>
        </w:rPr>
      </w:pPr>
      <w:r w:rsidRPr="00D55B0A">
        <w:rPr>
          <w:lang w:val="en-GB"/>
          <w:rPrChange w:id="145" w:author="Lilian Biber" w:date="2015-03-03T10:42:00Z">
            <w:rPr/>
          </w:rPrChange>
        </w:rPr>
        <w:t>Training</w:t>
      </w:r>
    </w:p>
    <w:p w:rsidR="00586038" w:rsidRDefault="00590FF2">
      <w:pPr>
        <w:pStyle w:val="BodyText"/>
        <w:rPr>
          <w:ins w:id="146" w:author="Lilian Biber" w:date="2015-03-03T11:25:00Z"/>
        </w:rPr>
        <w:pPrChange w:id="147" w:author="Lilian Biber" w:date="2015-03-03T11:25:00Z">
          <w:pPr>
            <w:pStyle w:val="Heading1"/>
          </w:pPr>
        </w:pPrChange>
      </w:pPr>
      <w:ins w:id="148" w:author="Lilian Biber" w:date="2015-03-03T11:25:00Z">
        <w:r>
          <w:t xml:space="preserve">Introduction, </w:t>
        </w:r>
      </w:ins>
    </w:p>
    <w:p w:rsidR="00586038" w:rsidRPr="00586038" w:rsidRDefault="00590FF2">
      <w:pPr>
        <w:pStyle w:val="BodyText"/>
        <w:rPr>
          <w:lang w:val="en-GB"/>
          <w:rPrChange w:id="149" w:author="cstedehouder" w:date="2015-03-11T14:54:00Z">
            <w:rPr/>
          </w:rPrChange>
        </w:rPr>
        <w:pPrChange w:id="150" w:author="Lilian Biber" w:date="2015-03-03T11:25:00Z">
          <w:pPr>
            <w:pStyle w:val="Heading1"/>
          </w:pPr>
        </w:pPrChange>
      </w:pPr>
      <w:ins w:id="151" w:author="Lilian Biber" w:date="2015-03-03T11:26:00Z">
        <w:r w:rsidRPr="00586038">
          <w:rPr>
            <w:lang w:val="en-GB"/>
            <w:rPrChange w:id="152" w:author="cstedehouder" w:date="2015-03-11T14:54:00Z">
              <w:rPr>
                <w:b w:val="0"/>
                <w:caps w:val="0"/>
              </w:rPr>
            </w:rPrChange>
          </w:rPr>
          <w:t xml:space="preserve">The three forms of training in the Revalidation Process are described below in terms of their scope, </w:t>
        </w:r>
      </w:ins>
      <w:ins w:id="153" w:author="Lilian Biber" w:date="2015-03-03T11:27:00Z">
        <w:r w:rsidRPr="00586038">
          <w:rPr>
            <w:lang w:val="en-GB"/>
            <w:rPrChange w:id="154" w:author="cstedehouder" w:date="2015-03-11T14:54:00Z">
              <w:rPr>
                <w:b w:val="0"/>
                <w:caps w:val="0"/>
              </w:rPr>
            </w:rPrChange>
          </w:rPr>
          <w:t>objectives, frequency, delivery, assessment as well as the evaluation of the process.</w:t>
        </w:r>
      </w:ins>
    </w:p>
    <w:p w:rsidR="001C13AC" w:rsidRPr="00A5195E" w:rsidRDefault="001C13AC" w:rsidP="00CC63C5">
      <w:pPr>
        <w:pStyle w:val="Heading2"/>
      </w:pPr>
      <w:r w:rsidRPr="00A5195E">
        <w:lastRenderedPageBreak/>
        <w:t>Recurrent</w:t>
      </w:r>
      <w:r w:rsidR="00432869" w:rsidRPr="00A5195E">
        <w:t xml:space="preserve"> training</w:t>
      </w:r>
    </w:p>
    <w:p w:rsidR="001C13AC" w:rsidRPr="009A0C03" w:rsidRDefault="001C13AC" w:rsidP="00CC63C5">
      <w:pPr>
        <w:pStyle w:val="Heading3"/>
        <w:rPr>
          <w:b/>
        </w:rPr>
      </w:pPr>
      <w:r w:rsidRPr="009A0C03">
        <w:t>Scope (what)</w:t>
      </w:r>
    </w:p>
    <w:p w:rsidR="00C21654" w:rsidRPr="00590FF2" w:rsidRDefault="00C21654" w:rsidP="00C21654">
      <w:pPr>
        <w:pStyle w:val="Title"/>
        <w:ind w:left="1224"/>
        <w:jc w:val="left"/>
        <w:rPr>
          <w:b w:val="0"/>
          <w:color w:val="000000" w:themeColor="text1"/>
          <w:sz w:val="22"/>
          <w:szCs w:val="22"/>
          <w:lang w:val="en-GB"/>
        </w:rPr>
      </w:pPr>
      <w:r w:rsidRPr="006A7F31">
        <w:rPr>
          <w:b w:val="0"/>
          <w:color w:val="000000" w:themeColor="text1"/>
          <w:sz w:val="22"/>
          <w:szCs w:val="22"/>
          <w:lang w:val="en-GB"/>
        </w:rPr>
        <w:t xml:space="preserve">Recurrent training </w:t>
      </w:r>
      <w:r w:rsidR="00DD6967" w:rsidRPr="006A7F31">
        <w:rPr>
          <w:b w:val="0"/>
          <w:color w:val="000000" w:themeColor="text1"/>
          <w:sz w:val="22"/>
          <w:szCs w:val="22"/>
          <w:lang w:val="en-GB"/>
        </w:rPr>
        <w:t>occurs following successful completion of the</w:t>
      </w:r>
      <w:del w:id="155" w:author="Lilian Biber" w:date="2015-03-03T11:16:00Z">
        <w:r w:rsidR="00DD6967" w:rsidRPr="006A7F31" w:rsidDel="00D53E79">
          <w:rPr>
            <w:b w:val="0"/>
            <w:color w:val="000000" w:themeColor="text1"/>
            <w:sz w:val="22"/>
            <w:szCs w:val="22"/>
            <w:lang w:val="en-GB"/>
          </w:rPr>
          <w:delText xml:space="preserve"> the</w:delText>
        </w:r>
      </w:del>
      <w:r w:rsidR="00DD6967" w:rsidRPr="006A7F31">
        <w:rPr>
          <w:b w:val="0"/>
          <w:color w:val="000000" w:themeColor="text1"/>
          <w:sz w:val="22"/>
          <w:szCs w:val="22"/>
          <w:lang w:val="en-GB"/>
        </w:rPr>
        <w:t xml:space="preserve"> VTS Operator Course (V-103/1) and On-the-Job Training (V-103/3). The training is </w:t>
      </w:r>
      <w:r w:rsidRPr="002529F6">
        <w:rPr>
          <w:b w:val="0"/>
          <w:color w:val="000000" w:themeColor="text1"/>
          <w:sz w:val="22"/>
          <w:szCs w:val="22"/>
          <w:lang w:val="en-GB"/>
        </w:rPr>
        <w:t xml:space="preserve">carried out at regular intervals and </w:t>
      </w:r>
      <w:r w:rsidR="00DD6967" w:rsidRPr="00D53E79">
        <w:rPr>
          <w:b w:val="0"/>
          <w:color w:val="000000" w:themeColor="text1"/>
          <w:sz w:val="22"/>
          <w:szCs w:val="22"/>
          <w:lang w:val="en-GB"/>
        </w:rPr>
        <w:t xml:space="preserve">is part of a training programme and is hence mandatory. VTS Authorities should </w:t>
      </w:r>
      <w:del w:id="156" w:author="Lilian Biber" w:date="2015-03-03T11:17:00Z">
        <w:r w:rsidR="00DD6967" w:rsidRPr="00D53E79" w:rsidDel="00D53E79">
          <w:rPr>
            <w:b w:val="0"/>
            <w:color w:val="000000" w:themeColor="text1"/>
            <w:sz w:val="22"/>
            <w:szCs w:val="22"/>
            <w:lang w:val="en-GB"/>
          </w:rPr>
          <w:delText xml:space="preserve">the </w:delText>
        </w:r>
      </w:del>
      <w:r w:rsidR="00DD6967" w:rsidRPr="00D53E79">
        <w:rPr>
          <w:b w:val="0"/>
          <w:color w:val="000000" w:themeColor="text1"/>
          <w:sz w:val="22"/>
          <w:szCs w:val="22"/>
          <w:lang w:val="en-GB"/>
        </w:rPr>
        <w:t xml:space="preserve">determine the frequency and delivery of the recurrent training courses. The </w:t>
      </w:r>
      <w:r w:rsidR="00D75314" w:rsidRPr="00D53E79">
        <w:rPr>
          <w:b w:val="0"/>
          <w:color w:val="000000" w:themeColor="text1"/>
          <w:sz w:val="22"/>
          <w:szCs w:val="22"/>
          <w:lang w:val="en-GB"/>
        </w:rPr>
        <w:t>cause of the training courses could be generic, local or as deemed necessary.</w:t>
      </w:r>
    </w:p>
    <w:p w:rsidR="001C13AC" w:rsidRPr="00590FF2" w:rsidRDefault="001C13AC" w:rsidP="00CC63C5">
      <w:pPr>
        <w:pStyle w:val="Heading3"/>
        <w:rPr>
          <w:b/>
        </w:rPr>
      </w:pPr>
      <w:r w:rsidRPr="00590FF2">
        <w:t>Objective (why)</w:t>
      </w:r>
    </w:p>
    <w:p w:rsidR="00432869" w:rsidRPr="00A5195E" w:rsidRDefault="00271CAE" w:rsidP="00C21654">
      <w:pPr>
        <w:pStyle w:val="Title"/>
        <w:ind w:left="1224"/>
        <w:jc w:val="left"/>
        <w:rPr>
          <w:b w:val="0"/>
          <w:color w:val="000000" w:themeColor="text1"/>
          <w:sz w:val="22"/>
          <w:szCs w:val="22"/>
          <w:lang w:val="en-GB"/>
        </w:rPr>
      </w:pPr>
      <w:r w:rsidRPr="00872230">
        <w:rPr>
          <w:b w:val="0"/>
          <w:color w:val="000000" w:themeColor="text1"/>
          <w:sz w:val="22"/>
          <w:szCs w:val="22"/>
          <w:lang w:val="en-GB"/>
        </w:rPr>
        <w:t>Recurrent training ensures that VTS personnel maintain a satisfactory level of operational performance, regardless of any circumstances, e.g. a break in se</w:t>
      </w:r>
      <w:r w:rsidRPr="00476D4C">
        <w:rPr>
          <w:b w:val="0"/>
          <w:color w:val="000000" w:themeColor="text1"/>
          <w:sz w:val="22"/>
          <w:szCs w:val="22"/>
          <w:lang w:val="en-GB"/>
        </w:rPr>
        <w:t>rvice, that affect the operator’s performance. Recurre</w:t>
      </w:r>
      <w:r w:rsidRPr="005E28FC">
        <w:rPr>
          <w:b w:val="0"/>
          <w:color w:val="000000" w:themeColor="text1"/>
          <w:sz w:val="22"/>
          <w:szCs w:val="22"/>
          <w:lang w:val="en-GB"/>
        </w:rPr>
        <w:t>nt training</w:t>
      </w:r>
      <w:r w:rsidR="00432869" w:rsidRPr="005E28FC">
        <w:rPr>
          <w:b w:val="0"/>
          <w:color w:val="000000" w:themeColor="text1"/>
          <w:sz w:val="22"/>
          <w:szCs w:val="22"/>
          <w:lang w:val="en-GB"/>
        </w:rPr>
        <w:t xml:space="preserve">  </w:t>
      </w:r>
      <w:r w:rsidR="00325987" w:rsidRPr="005E28FC">
        <w:rPr>
          <w:b w:val="0"/>
          <w:color w:val="000000" w:themeColor="text1"/>
          <w:sz w:val="22"/>
          <w:szCs w:val="22"/>
          <w:lang w:val="en-GB"/>
        </w:rPr>
        <w:t>guarantees</w:t>
      </w:r>
      <w:r w:rsidR="00D55B0A">
        <w:rPr>
          <w:b w:val="0"/>
          <w:color w:val="000000" w:themeColor="text1"/>
          <w:sz w:val="22"/>
          <w:szCs w:val="22"/>
          <w:lang w:val="en-GB"/>
        </w:rPr>
        <w:t xml:space="preserve"> that VTS operator qualifications, obtained during both the VTS Operator Course (V-103/1) and On-the-Job Training (V-103/3), are maintained during the professional career of the operator. Also recurrent training aims at enhancing the level of operational performance through continuously training and developing the skills of the VTS personnel. Finally, recurrent training leads to maintaining certification, appropriate to the service typ(s) provided.</w:t>
      </w:r>
    </w:p>
    <w:p w:rsidR="001C13AC" w:rsidRPr="00A5195E" w:rsidRDefault="00D55B0A" w:rsidP="00CC63C5">
      <w:pPr>
        <w:pStyle w:val="Heading3"/>
        <w:rPr>
          <w:b/>
        </w:rPr>
      </w:pPr>
      <w:r>
        <w:t>Frequency (when)</w:t>
      </w:r>
    </w:p>
    <w:p w:rsidR="00271CAE" w:rsidRPr="00A5195E" w:rsidRDefault="00D55B0A" w:rsidP="00271CAE">
      <w:pPr>
        <w:pStyle w:val="Title"/>
        <w:ind w:left="1224"/>
        <w:jc w:val="left"/>
        <w:rPr>
          <w:b w:val="0"/>
          <w:color w:val="000000" w:themeColor="text1"/>
          <w:sz w:val="22"/>
          <w:szCs w:val="22"/>
          <w:lang w:val="en-GB"/>
        </w:rPr>
      </w:pPr>
      <w:r>
        <w:rPr>
          <w:b w:val="0"/>
          <w:color w:val="000000" w:themeColor="text1"/>
          <w:sz w:val="22"/>
          <w:szCs w:val="22"/>
          <w:lang w:val="en-GB"/>
        </w:rPr>
        <w:t>IALA recommendation V-103 ‘Recommendation on Standards for Training and Certification of VTS Personnel’ acknowledges the need for assessments of the performance of the VTS personnel at regular intervals. This to ensure that the standards set by the Competent Authority for operator qualifications are continuing to be met. The VTS Authority should determine a recurrent training programme  with fixed intervals for the assessments, preferably annually and not exceeding a period of five years. That said, recurrent training may occur whenever deemed necessary by the VTS Authority of the VTS personnel.</w:t>
      </w:r>
    </w:p>
    <w:p w:rsidR="001C13AC" w:rsidRPr="00A5195E" w:rsidRDefault="00D55B0A" w:rsidP="00CC63C5">
      <w:pPr>
        <w:pStyle w:val="Heading3"/>
        <w:rPr>
          <w:b/>
        </w:rPr>
      </w:pPr>
      <w:r>
        <w:t>Delivery (how)</w:t>
      </w:r>
    </w:p>
    <w:p w:rsidR="00D75314" w:rsidRPr="00A5195E" w:rsidRDefault="00D55B0A" w:rsidP="00D75314">
      <w:pPr>
        <w:pStyle w:val="Title"/>
        <w:ind w:left="1224"/>
        <w:jc w:val="left"/>
        <w:rPr>
          <w:b w:val="0"/>
          <w:color w:val="000000" w:themeColor="text1"/>
          <w:sz w:val="22"/>
          <w:szCs w:val="22"/>
          <w:lang w:val="en-GB"/>
        </w:rPr>
      </w:pPr>
      <w:r>
        <w:rPr>
          <w:b w:val="0"/>
          <w:sz w:val="22"/>
          <w:szCs w:val="22"/>
          <w:lang w:val="en-GB"/>
        </w:rPr>
        <w:t xml:space="preserve">The content of the recurrent training is determined by the VTS Authority and should be part of a fixed training programme. The basis for this programme could be either generic, </w:t>
      </w:r>
      <w:r>
        <w:rPr>
          <w:b w:val="0"/>
          <w:color w:val="000000" w:themeColor="text1"/>
          <w:sz w:val="22"/>
          <w:szCs w:val="22"/>
          <w:lang w:val="en-GB"/>
        </w:rPr>
        <w:t>local or what is deemed necessary. The VTS Authority should determine the standards that are to be met and should implement a programme for VTS operators failing to meet these standards.</w:t>
      </w:r>
    </w:p>
    <w:p w:rsidR="00D75314" w:rsidRPr="00A5195E" w:rsidRDefault="00D55B0A" w:rsidP="00D75314">
      <w:pPr>
        <w:pStyle w:val="Title"/>
        <w:ind w:left="1224"/>
        <w:jc w:val="left"/>
        <w:rPr>
          <w:b w:val="0"/>
          <w:sz w:val="22"/>
          <w:szCs w:val="22"/>
          <w:lang w:val="en-GB"/>
        </w:rPr>
      </w:pPr>
      <w:r>
        <w:rPr>
          <w:b w:val="0"/>
          <w:sz w:val="22"/>
          <w:szCs w:val="22"/>
          <w:lang w:val="en-GB"/>
        </w:rPr>
        <w:t>To deliver a training course effectively, consideration should be given to the availability and the use of:</w:t>
      </w:r>
    </w:p>
    <w:p w:rsidR="00D75314" w:rsidRPr="00A5195E" w:rsidRDefault="00D55B0A" w:rsidP="00D75314">
      <w:pPr>
        <w:pStyle w:val="Title"/>
        <w:numPr>
          <w:ilvl w:val="0"/>
          <w:numId w:val="24"/>
        </w:numPr>
        <w:jc w:val="left"/>
        <w:rPr>
          <w:b w:val="0"/>
          <w:color w:val="000000" w:themeColor="text1"/>
          <w:sz w:val="22"/>
          <w:szCs w:val="22"/>
          <w:lang w:val="en-GB"/>
        </w:rPr>
      </w:pPr>
      <w:r>
        <w:rPr>
          <w:b w:val="0"/>
          <w:color w:val="000000" w:themeColor="text1"/>
          <w:sz w:val="22"/>
          <w:szCs w:val="22"/>
          <w:lang w:val="en-GB"/>
        </w:rPr>
        <w:t>Qualified instructors</w:t>
      </w:r>
    </w:p>
    <w:p w:rsidR="00D75314" w:rsidRPr="00A5195E" w:rsidRDefault="00D55B0A" w:rsidP="00D75314">
      <w:pPr>
        <w:pStyle w:val="Title"/>
        <w:numPr>
          <w:ilvl w:val="0"/>
          <w:numId w:val="24"/>
        </w:numPr>
        <w:jc w:val="left"/>
        <w:rPr>
          <w:b w:val="0"/>
          <w:color w:val="000000" w:themeColor="text1"/>
          <w:sz w:val="22"/>
          <w:szCs w:val="22"/>
          <w:lang w:val="en-GB"/>
        </w:rPr>
      </w:pPr>
      <w:r>
        <w:rPr>
          <w:b w:val="0"/>
          <w:color w:val="000000" w:themeColor="text1"/>
          <w:sz w:val="22"/>
          <w:szCs w:val="22"/>
          <w:lang w:val="en-GB"/>
        </w:rPr>
        <w:t>Support staff</w:t>
      </w:r>
    </w:p>
    <w:p w:rsidR="00D75314" w:rsidRPr="00A5195E" w:rsidRDefault="00D55B0A" w:rsidP="00D75314">
      <w:pPr>
        <w:pStyle w:val="Title"/>
        <w:numPr>
          <w:ilvl w:val="0"/>
          <w:numId w:val="24"/>
        </w:numPr>
        <w:jc w:val="left"/>
        <w:rPr>
          <w:b w:val="0"/>
          <w:color w:val="000000" w:themeColor="text1"/>
          <w:sz w:val="22"/>
          <w:szCs w:val="22"/>
          <w:lang w:val="en-GB"/>
        </w:rPr>
      </w:pPr>
      <w:r>
        <w:rPr>
          <w:b w:val="0"/>
          <w:color w:val="000000" w:themeColor="text1"/>
          <w:sz w:val="22"/>
          <w:szCs w:val="22"/>
          <w:lang w:val="en-GB"/>
        </w:rPr>
        <w:t>Classrooms, and other spaces</w:t>
      </w:r>
    </w:p>
    <w:p w:rsidR="00D75314" w:rsidRPr="00A5195E" w:rsidRDefault="00D55B0A" w:rsidP="00D75314">
      <w:pPr>
        <w:pStyle w:val="Title"/>
        <w:numPr>
          <w:ilvl w:val="0"/>
          <w:numId w:val="24"/>
        </w:numPr>
        <w:jc w:val="left"/>
        <w:rPr>
          <w:b w:val="0"/>
          <w:color w:val="000000" w:themeColor="text1"/>
          <w:sz w:val="22"/>
          <w:szCs w:val="22"/>
          <w:lang w:val="en-GB"/>
        </w:rPr>
      </w:pPr>
      <w:r>
        <w:rPr>
          <w:b w:val="0"/>
          <w:color w:val="000000" w:themeColor="text1"/>
          <w:sz w:val="22"/>
          <w:szCs w:val="22"/>
          <w:lang w:val="en-GB"/>
        </w:rPr>
        <w:t>Equipment, including simulators</w:t>
      </w:r>
    </w:p>
    <w:p w:rsidR="00D75314" w:rsidRPr="00A5195E" w:rsidRDefault="00D55B0A" w:rsidP="00D75314">
      <w:pPr>
        <w:pStyle w:val="Title"/>
        <w:numPr>
          <w:ilvl w:val="0"/>
          <w:numId w:val="24"/>
        </w:numPr>
        <w:jc w:val="left"/>
        <w:rPr>
          <w:b w:val="0"/>
          <w:color w:val="000000" w:themeColor="text1"/>
          <w:sz w:val="22"/>
          <w:szCs w:val="22"/>
          <w:lang w:val="en-GB"/>
        </w:rPr>
      </w:pPr>
      <w:r>
        <w:rPr>
          <w:b w:val="0"/>
          <w:color w:val="000000" w:themeColor="text1"/>
          <w:sz w:val="22"/>
          <w:szCs w:val="22"/>
          <w:lang w:val="en-GB"/>
        </w:rPr>
        <w:t>Textbooks and technical papers</w:t>
      </w:r>
    </w:p>
    <w:p w:rsidR="009F6ED7" w:rsidRPr="00A5195E" w:rsidRDefault="00D55B0A" w:rsidP="00D75314">
      <w:pPr>
        <w:pStyle w:val="Title"/>
        <w:numPr>
          <w:ilvl w:val="0"/>
          <w:numId w:val="24"/>
        </w:numPr>
        <w:jc w:val="left"/>
        <w:rPr>
          <w:b w:val="0"/>
          <w:color w:val="000000" w:themeColor="text1"/>
          <w:sz w:val="22"/>
          <w:szCs w:val="22"/>
          <w:lang w:val="en-GB"/>
        </w:rPr>
      </w:pPr>
      <w:r>
        <w:rPr>
          <w:b w:val="0"/>
          <w:color w:val="000000" w:themeColor="text1"/>
          <w:sz w:val="22"/>
          <w:szCs w:val="22"/>
          <w:lang w:val="en-GB"/>
        </w:rPr>
        <w:t>Other reference material</w:t>
      </w:r>
    </w:p>
    <w:p w:rsidR="00271CAE" w:rsidRPr="00A5195E" w:rsidRDefault="00D55B0A" w:rsidP="00D75314">
      <w:pPr>
        <w:pStyle w:val="Title"/>
        <w:ind w:left="1224"/>
        <w:jc w:val="left"/>
        <w:rPr>
          <w:b w:val="0"/>
          <w:color w:val="000000" w:themeColor="text1"/>
          <w:sz w:val="22"/>
          <w:szCs w:val="22"/>
          <w:lang w:val="en-GB"/>
        </w:rPr>
      </w:pPr>
      <w:r>
        <w:rPr>
          <w:rFonts w:cs="Arial"/>
          <w:b w:val="0"/>
          <w:sz w:val="22"/>
          <w:szCs w:val="22"/>
          <w:lang w:val="en-GB"/>
        </w:rPr>
        <w:t>Recurrent training should, wherever practicable, include the use of simulation. However, where simulation is not practicable, the exercises should be designed to be fully representative of appropriate situations that occur in a VTS environment. Examples of recurrent training:</w:t>
      </w:r>
    </w:p>
    <w:p w:rsidR="00271CAE" w:rsidRPr="00A5195E" w:rsidRDefault="00D55B0A" w:rsidP="00D75314">
      <w:pPr>
        <w:pStyle w:val="Title"/>
        <w:numPr>
          <w:ilvl w:val="0"/>
          <w:numId w:val="23"/>
        </w:numPr>
        <w:jc w:val="left"/>
        <w:rPr>
          <w:rFonts w:cs="Arial"/>
          <w:b w:val="0"/>
          <w:sz w:val="22"/>
          <w:szCs w:val="22"/>
          <w:lang w:val="en-GB"/>
        </w:rPr>
      </w:pPr>
      <w:r>
        <w:rPr>
          <w:rFonts w:cs="Arial"/>
          <w:b w:val="0"/>
          <w:sz w:val="22"/>
          <w:szCs w:val="22"/>
          <w:lang w:val="en-GB"/>
        </w:rPr>
        <w:lastRenderedPageBreak/>
        <w:t>Traffic management</w:t>
      </w:r>
    </w:p>
    <w:p w:rsidR="00D75314" w:rsidRPr="00A5195E" w:rsidRDefault="00D55B0A" w:rsidP="00D75314">
      <w:pPr>
        <w:pStyle w:val="Title"/>
        <w:numPr>
          <w:ilvl w:val="0"/>
          <w:numId w:val="23"/>
        </w:numPr>
        <w:jc w:val="left"/>
        <w:rPr>
          <w:rFonts w:cs="Arial"/>
          <w:b w:val="0"/>
          <w:sz w:val="22"/>
          <w:szCs w:val="22"/>
          <w:lang w:val="en-GB"/>
        </w:rPr>
      </w:pPr>
      <w:r>
        <w:rPr>
          <w:rFonts w:cs="Arial"/>
          <w:b w:val="0"/>
          <w:sz w:val="22"/>
          <w:szCs w:val="22"/>
          <w:lang w:val="en-GB"/>
        </w:rPr>
        <w:t>Human factor management</w:t>
      </w:r>
    </w:p>
    <w:p w:rsidR="00D75314" w:rsidRPr="00A5195E" w:rsidRDefault="00D55B0A" w:rsidP="00D75314">
      <w:pPr>
        <w:pStyle w:val="Title"/>
        <w:numPr>
          <w:ilvl w:val="0"/>
          <w:numId w:val="23"/>
        </w:numPr>
        <w:jc w:val="left"/>
        <w:rPr>
          <w:rFonts w:cs="Arial"/>
          <w:b w:val="0"/>
          <w:sz w:val="22"/>
          <w:szCs w:val="22"/>
          <w:lang w:val="en-GB"/>
        </w:rPr>
      </w:pPr>
      <w:r>
        <w:rPr>
          <w:rFonts w:cs="Arial"/>
          <w:b w:val="0"/>
          <w:sz w:val="22"/>
          <w:szCs w:val="22"/>
          <w:lang w:val="en-GB"/>
        </w:rPr>
        <w:t>Training on incidents</w:t>
      </w:r>
    </w:p>
    <w:p w:rsidR="00D75314" w:rsidRPr="00A5195E" w:rsidRDefault="00D55B0A" w:rsidP="00D75314">
      <w:pPr>
        <w:pStyle w:val="Title"/>
        <w:numPr>
          <w:ilvl w:val="0"/>
          <w:numId w:val="23"/>
        </w:numPr>
        <w:jc w:val="left"/>
        <w:rPr>
          <w:rFonts w:cs="Arial"/>
          <w:b w:val="0"/>
          <w:sz w:val="22"/>
          <w:szCs w:val="22"/>
          <w:lang w:val="en-GB"/>
        </w:rPr>
      </w:pPr>
      <w:r>
        <w:rPr>
          <w:rFonts w:cs="Arial"/>
          <w:b w:val="0"/>
          <w:sz w:val="22"/>
          <w:szCs w:val="22"/>
          <w:lang w:val="en-GB"/>
        </w:rPr>
        <w:t>Communication</w:t>
      </w:r>
    </w:p>
    <w:p w:rsidR="00D75314" w:rsidRPr="00A5195E" w:rsidRDefault="00D55B0A" w:rsidP="00D75314">
      <w:pPr>
        <w:pStyle w:val="Title"/>
        <w:numPr>
          <w:ilvl w:val="0"/>
          <w:numId w:val="23"/>
        </w:numPr>
        <w:jc w:val="left"/>
        <w:rPr>
          <w:rFonts w:cs="Arial"/>
          <w:b w:val="0"/>
          <w:sz w:val="22"/>
          <w:szCs w:val="22"/>
          <w:lang w:val="en-GB"/>
        </w:rPr>
      </w:pPr>
      <w:r>
        <w:rPr>
          <w:rFonts w:cs="Arial"/>
          <w:b w:val="0"/>
          <w:sz w:val="22"/>
          <w:szCs w:val="22"/>
          <w:lang w:val="en-GB"/>
        </w:rPr>
        <w:t>IALA updates</w:t>
      </w:r>
    </w:p>
    <w:p w:rsidR="00D75314" w:rsidRPr="00A5195E" w:rsidRDefault="00D55B0A" w:rsidP="00CC63C5">
      <w:pPr>
        <w:pStyle w:val="Heading3"/>
        <w:rPr>
          <w:b/>
        </w:rPr>
      </w:pPr>
      <w:r>
        <w:t>Assessment</w:t>
      </w:r>
      <w:del w:id="157" w:author="Lilian Biber" w:date="2015-03-03T11:19:00Z">
        <w:r>
          <w:delText>/evaluate</w:delText>
        </w:r>
        <w:r>
          <w:rPr>
            <w:b/>
          </w:rPr>
          <w:delText xml:space="preserve"> </w:delText>
        </w:r>
      </w:del>
    </w:p>
    <w:p w:rsidR="001C13AC" w:rsidRDefault="00D55B0A" w:rsidP="00D75314">
      <w:pPr>
        <w:pStyle w:val="Title"/>
        <w:ind w:left="1224"/>
        <w:jc w:val="left"/>
        <w:rPr>
          <w:ins w:id="158" w:author="Lilian Biber" w:date="2015-03-03T11:19:00Z"/>
          <w:b w:val="0"/>
          <w:sz w:val="22"/>
          <w:szCs w:val="22"/>
          <w:lang w:val="en-GB"/>
        </w:rPr>
      </w:pPr>
      <w:r>
        <w:rPr>
          <w:b w:val="0"/>
          <w:sz w:val="22"/>
          <w:szCs w:val="22"/>
          <w:lang w:val="en-GB"/>
        </w:rPr>
        <w:t>It is recommended that recurrent training is being assessed and evaluated by qualified personnel. These should assure that the VTS operator meets the level of performance determined by the VTS Authority during the recurrent training. VTS operators not meeting these standards should undergo the programme determined by the VTS authority. If performances are poor the VTS Authority may conduct a gap analysis that leads to updating training.</w:t>
      </w:r>
      <w:r>
        <w:rPr>
          <w:b w:val="0"/>
          <w:sz w:val="22"/>
          <w:szCs w:val="22"/>
          <w:lang w:val="en-GB"/>
        </w:rPr>
        <w:br/>
        <w:t xml:space="preserve">Complete results of the training records should be included in the VTS certification log. </w:t>
      </w:r>
    </w:p>
    <w:p w:rsidR="00D53E79" w:rsidRPr="00D53E79" w:rsidRDefault="00D53E79" w:rsidP="00D53E79">
      <w:pPr>
        <w:pStyle w:val="Title"/>
        <w:ind w:left="1224" w:hanging="1224"/>
        <w:jc w:val="left"/>
        <w:rPr>
          <w:b w:val="0"/>
          <w:sz w:val="22"/>
          <w:szCs w:val="22"/>
          <w:lang w:val="en-GB"/>
        </w:rPr>
      </w:pPr>
      <w:ins w:id="159" w:author="Lilian Biber" w:date="2015-03-03T11:19:00Z">
        <w:r>
          <w:rPr>
            <w:b w:val="0"/>
            <w:sz w:val="22"/>
            <w:szCs w:val="22"/>
            <w:lang w:val="en-GB"/>
          </w:rPr>
          <w:t>4.1.6</w:t>
        </w:r>
        <w:r>
          <w:rPr>
            <w:b w:val="0"/>
            <w:sz w:val="22"/>
            <w:szCs w:val="22"/>
            <w:lang w:val="en-GB"/>
          </w:rPr>
          <w:tab/>
          <w:t>Process evaluation</w:t>
        </w:r>
      </w:ins>
    </w:p>
    <w:p w:rsidR="00407BDD" w:rsidRPr="00D53E79" w:rsidRDefault="00407BDD" w:rsidP="00D75314">
      <w:pPr>
        <w:pStyle w:val="Title"/>
        <w:ind w:left="1224"/>
        <w:jc w:val="left"/>
        <w:rPr>
          <w:b w:val="0"/>
          <w:sz w:val="22"/>
          <w:szCs w:val="22"/>
          <w:lang w:val="en-GB"/>
        </w:rPr>
      </w:pPr>
    </w:p>
    <w:p w:rsidR="001C13AC" w:rsidRPr="005E28FC" w:rsidRDefault="001C13AC" w:rsidP="00CC63C5">
      <w:pPr>
        <w:pStyle w:val="Heading2"/>
      </w:pPr>
      <w:r w:rsidRPr="00590FF2">
        <w:t>Adap</w:t>
      </w:r>
      <w:r w:rsidR="00A24575" w:rsidRPr="00590FF2">
        <w:t>t</w:t>
      </w:r>
      <w:r w:rsidRPr="00872230">
        <w:t>ation</w:t>
      </w:r>
      <w:r w:rsidR="00D75314" w:rsidRPr="00872230">
        <w:t xml:space="preserve"> training</w:t>
      </w:r>
      <w:r w:rsidRPr="00872230">
        <w:t xml:space="preserve"> (</w:t>
      </w:r>
      <w:r w:rsidR="00226BD2" w:rsidRPr="00476D4C">
        <w:t>somethi</w:t>
      </w:r>
      <w:r w:rsidRPr="005E28FC">
        <w:t>ng has changed)</w:t>
      </w:r>
    </w:p>
    <w:p w:rsidR="008A49BC" w:rsidRPr="00A5195E" w:rsidRDefault="008A49BC" w:rsidP="008A49BC">
      <w:pPr>
        <w:pStyle w:val="Heading3"/>
        <w:rPr>
          <w:b/>
        </w:rPr>
      </w:pPr>
      <w:r w:rsidRPr="005E28FC">
        <w:t>Scope (what)</w:t>
      </w:r>
    </w:p>
    <w:p w:rsidR="008A49BC" w:rsidRPr="009A0C03" w:rsidRDefault="00D55B0A" w:rsidP="008A49BC">
      <w:pPr>
        <w:pStyle w:val="BodyText"/>
        <w:spacing w:after="0"/>
        <w:ind w:left="1276"/>
        <w:rPr>
          <w:rFonts w:cs="Arial"/>
          <w:szCs w:val="22"/>
          <w:lang w:val="en-GB"/>
        </w:rPr>
      </w:pPr>
      <w:r>
        <w:rPr>
          <w:rFonts w:cs="Arial"/>
          <w:szCs w:val="22"/>
          <w:lang w:val="en-GB"/>
        </w:rPr>
        <w:t xml:space="preserve">An Adaptation Training in the Revalidation Process should take place when there were </w:t>
      </w:r>
      <w:r>
        <w:rPr>
          <w:color w:val="000000" w:themeColor="text1"/>
          <w:szCs w:val="22"/>
          <w:lang w:val="en-GB"/>
        </w:rPr>
        <w:t xml:space="preserve">significant </w:t>
      </w:r>
      <w:r>
        <w:rPr>
          <w:rFonts w:cs="Arial"/>
          <w:szCs w:val="22"/>
          <w:lang w:val="en-GB"/>
        </w:rPr>
        <w:t>changes in the environment that take effect in VTS Personnel performance. This could happen</w:t>
      </w:r>
      <w:r w:rsidR="008A49BC" w:rsidRPr="00A5195E">
        <w:rPr>
          <w:rFonts w:cs="Arial"/>
          <w:szCs w:val="22"/>
          <w:lang w:val="en-GB"/>
        </w:rPr>
        <w:t xml:space="preserve"> for instance when there are changes in </w:t>
      </w:r>
      <w:r w:rsidR="008A49BC" w:rsidRPr="009A0C03">
        <w:rPr>
          <w:rFonts w:cs="Arial"/>
          <w:szCs w:val="22"/>
          <w:lang w:val="en-GB"/>
        </w:rPr>
        <w:t xml:space="preserve">equipment or procedures. </w:t>
      </w:r>
    </w:p>
    <w:p w:rsidR="008A49BC" w:rsidRPr="006A7F31" w:rsidRDefault="008A49BC" w:rsidP="008A49BC">
      <w:pPr>
        <w:pStyle w:val="BodyText"/>
        <w:spacing w:after="0"/>
        <w:ind w:left="1276"/>
        <w:rPr>
          <w:rFonts w:cs="Arial"/>
          <w:szCs w:val="22"/>
          <w:lang w:val="en-GB"/>
        </w:rPr>
      </w:pPr>
    </w:p>
    <w:p w:rsidR="008A49BC" w:rsidRPr="00D53E79" w:rsidRDefault="008A49BC" w:rsidP="008A49BC">
      <w:pPr>
        <w:pStyle w:val="BodyText"/>
        <w:spacing w:after="0"/>
        <w:ind w:left="1276"/>
        <w:rPr>
          <w:rFonts w:cs="Arial"/>
          <w:szCs w:val="22"/>
          <w:lang w:val="en-GB"/>
        </w:rPr>
      </w:pPr>
      <w:r w:rsidRPr="002529F6">
        <w:rPr>
          <w:rFonts w:cs="Arial"/>
          <w:szCs w:val="22"/>
          <w:lang w:val="en-GB"/>
        </w:rPr>
        <w:t>Because of the fact that VTS Personnel has a VTS Certification based on the IALA Model Course V-103/3 (Vessel Traffic Services On the Job Training) it is assumed, that there could be made changes in all trainin</w:t>
      </w:r>
      <w:r w:rsidRPr="00D53E79">
        <w:rPr>
          <w:rFonts w:cs="Arial"/>
          <w:szCs w:val="22"/>
          <w:lang w:val="en-GB"/>
        </w:rPr>
        <w:t>g parts / syllables of that Model Course.</w:t>
      </w:r>
    </w:p>
    <w:p w:rsidR="008A49BC" w:rsidRPr="00590FF2" w:rsidRDefault="008A49BC" w:rsidP="008A49BC">
      <w:pPr>
        <w:pStyle w:val="BodyText"/>
        <w:spacing w:after="0"/>
        <w:ind w:left="1276"/>
        <w:rPr>
          <w:rFonts w:cs="Arial"/>
          <w:szCs w:val="22"/>
          <w:lang w:val="en-GB"/>
        </w:rPr>
      </w:pPr>
    </w:p>
    <w:p w:rsidR="008A49BC" w:rsidRPr="00872230" w:rsidRDefault="008A49BC" w:rsidP="008A49BC">
      <w:pPr>
        <w:pStyle w:val="Heading3"/>
        <w:rPr>
          <w:b/>
        </w:rPr>
      </w:pPr>
      <w:r w:rsidRPr="00872230">
        <w:t>Objective (why)</w:t>
      </w:r>
    </w:p>
    <w:p w:rsidR="008A49BC" w:rsidRPr="005E28FC" w:rsidRDefault="008A49BC" w:rsidP="008A49BC">
      <w:pPr>
        <w:pStyle w:val="BodyText"/>
        <w:spacing w:after="0"/>
        <w:ind w:left="1276"/>
        <w:rPr>
          <w:rFonts w:cs="Arial"/>
          <w:szCs w:val="22"/>
          <w:lang w:val="en-GB"/>
        </w:rPr>
      </w:pPr>
      <w:r w:rsidRPr="00476D4C">
        <w:rPr>
          <w:rFonts w:cs="Arial"/>
          <w:szCs w:val="22"/>
          <w:lang w:val="en-GB"/>
        </w:rPr>
        <w:t>After following an Adaptation Training VTS Personnel should hav</w:t>
      </w:r>
      <w:r w:rsidRPr="005E28FC">
        <w:rPr>
          <w:rFonts w:cs="Arial"/>
          <w:szCs w:val="22"/>
          <w:lang w:val="en-GB"/>
        </w:rPr>
        <w:t>e a sustainable high level of VTS operational effectiveness and efficiency to for fill their VTS job (again) in a proper way. The training should take place in accordance with the end level of IALA Model Course V-103/3.</w:t>
      </w:r>
    </w:p>
    <w:p w:rsidR="008A49BC" w:rsidRPr="005E28FC" w:rsidRDefault="008A49BC" w:rsidP="008A49BC">
      <w:pPr>
        <w:pStyle w:val="BodyTextFirstIndent2"/>
        <w:ind w:left="1276" w:firstLine="0"/>
        <w:rPr>
          <w:lang w:val="en-GB" w:eastAsia="de-DE"/>
        </w:rPr>
      </w:pPr>
    </w:p>
    <w:p w:rsidR="008A49BC" w:rsidRPr="00A5195E" w:rsidRDefault="00D55B0A" w:rsidP="008A49BC">
      <w:pPr>
        <w:pStyle w:val="Heading3"/>
        <w:rPr>
          <w:b/>
        </w:rPr>
      </w:pPr>
      <w:r>
        <w:t>Frequency (when)</w:t>
      </w:r>
    </w:p>
    <w:p w:rsidR="008A49BC" w:rsidRPr="00A5195E" w:rsidRDefault="00D55B0A" w:rsidP="008A49BC">
      <w:pPr>
        <w:pStyle w:val="BodyText"/>
        <w:spacing w:after="0"/>
        <w:ind w:left="1276"/>
        <w:rPr>
          <w:rFonts w:cs="Arial"/>
          <w:szCs w:val="22"/>
          <w:lang w:val="en-GB"/>
        </w:rPr>
      </w:pPr>
      <w:r>
        <w:rPr>
          <w:rFonts w:cs="Arial"/>
          <w:szCs w:val="22"/>
          <w:lang w:val="en-GB"/>
        </w:rPr>
        <w:t xml:space="preserve">An Adaptation Training should takes place as needed and as deemed necessary by the Competent and/or VTS Authority and could not be on a regular base. </w:t>
      </w:r>
    </w:p>
    <w:p w:rsidR="008A49BC" w:rsidRPr="00A5195E" w:rsidRDefault="008A49BC" w:rsidP="008A49BC">
      <w:pPr>
        <w:pStyle w:val="BodyText"/>
        <w:spacing w:after="0"/>
        <w:ind w:left="1276"/>
        <w:rPr>
          <w:rFonts w:cs="Arial"/>
          <w:szCs w:val="22"/>
          <w:lang w:val="en-GB"/>
        </w:rPr>
      </w:pPr>
    </w:p>
    <w:p w:rsidR="008A49BC" w:rsidRPr="00A5195E" w:rsidRDefault="00D55B0A" w:rsidP="008A49BC">
      <w:pPr>
        <w:pStyle w:val="BodyText"/>
        <w:spacing w:after="0"/>
        <w:ind w:left="1276"/>
        <w:rPr>
          <w:rFonts w:cs="Arial"/>
          <w:szCs w:val="22"/>
          <w:lang w:val="en-GB"/>
        </w:rPr>
      </w:pPr>
      <w:r>
        <w:rPr>
          <w:rFonts w:cs="Arial"/>
          <w:szCs w:val="22"/>
          <w:lang w:val="en-GB"/>
        </w:rPr>
        <w:t xml:space="preserve">Every time there is a change in the environment that takes a </w:t>
      </w:r>
      <w:r>
        <w:rPr>
          <w:color w:val="000000" w:themeColor="text1"/>
          <w:szCs w:val="22"/>
          <w:lang w:val="en-GB"/>
        </w:rPr>
        <w:t xml:space="preserve">significant </w:t>
      </w:r>
      <w:r>
        <w:rPr>
          <w:rFonts w:cs="Arial"/>
          <w:szCs w:val="22"/>
          <w:lang w:val="en-GB"/>
        </w:rPr>
        <w:t>effect in VTS Personnel performance there should be performed an Adaptation Training.</w:t>
      </w:r>
    </w:p>
    <w:p w:rsidR="008A49BC" w:rsidRPr="00A5195E" w:rsidRDefault="008A49BC" w:rsidP="008A49BC">
      <w:pPr>
        <w:pStyle w:val="BodyText"/>
        <w:spacing w:after="0"/>
        <w:ind w:left="1276"/>
        <w:rPr>
          <w:rFonts w:cs="Arial"/>
          <w:szCs w:val="22"/>
          <w:lang w:val="en-GB"/>
        </w:rPr>
      </w:pPr>
    </w:p>
    <w:p w:rsidR="00407BDD" w:rsidRPr="00A5195E" w:rsidRDefault="00D55B0A" w:rsidP="00407BDD">
      <w:pPr>
        <w:pStyle w:val="Heading3"/>
        <w:rPr>
          <w:b/>
        </w:rPr>
      </w:pPr>
      <w:r>
        <w:t>Delivery (how)</w:t>
      </w:r>
    </w:p>
    <w:p w:rsidR="00407BDD" w:rsidRPr="00A5195E" w:rsidRDefault="00D55B0A" w:rsidP="00407BDD">
      <w:pPr>
        <w:pStyle w:val="Default"/>
        <w:ind w:left="1276"/>
        <w:jc w:val="both"/>
        <w:rPr>
          <w:sz w:val="22"/>
          <w:szCs w:val="22"/>
        </w:rPr>
      </w:pPr>
      <w:r>
        <w:rPr>
          <w:sz w:val="22"/>
          <w:szCs w:val="22"/>
        </w:rPr>
        <w:t xml:space="preserve">The training programme should consist of clearly stated training plans for the subject area providing: </w:t>
      </w:r>
    </w:p>
    <w:p w:rsidR="00407BDD" w:rsidRPr="00A5195E" w:rsidRDefault="00D55B0A" w:rsidP="00407BDD">
      <w:pPr>
        <w:pStyle w:val="BodyText"/>
        <w:numPr>
          <w:ilvl w:val="0"/>
          <w:numId w:val="26"/>
        </w:numPr>
        <w:spacing w:after="0"/>
        <w:ind w:left="1701" w:hanging="425"/>
        <w:rPr>
          <w:szCs w:val="22"/>
          <w:lang w:val="en-GB"/>
        </w:rPr>
      </w:pPr>
      <w:r>
        <w:rPr>
          <w:szCs w:val="22"/>
          <w:lang w:val="en-GB"/>
        </w:rPr>
        <w:t>Clear learning objectives and goals;</w:t>
      </w:r>
    </w:p>
    <w:p w:rsidR="00407BDD" w:rsidRPr="00A5195E" w:rsidRDefault="00D55B0A" w:rsidP="00407BDD">
      <w:pPr>
        <w:pStyle w:val="BodyText"/>
        <w:numPr>
          <w:ilvl w:val="0"/>
          <w:numId w:val="26"/>
        </w:numPr>
        <w:spacing w:after="0"/>
        <w:ind w:left="1701" w:hanging="425"/>
        <w:rPr>
          <w:szCs w:val="22"/>
          <w:lang w:val="en-GB"/>
        </w:rPr>
      </w:pPr>
      <w:r>
        <w:rPr>
          <w:szCs w:val="22"/>
          <w:lang w:val="en-GB"/>
        </w:rPr>
        <w:t>Relation to the module(s) in V-103/3 and</w:t>
      </w:r>
    </w:p>
    <w:p w:rsidR="00407BDD" w:rsidRPr="00A5195E" w:rsidRDefault="00D55B0A" w:rsidP="00407BDD">
      <w:pPr>
        <w:pStyle w:val="BodyText"/>
        <w:numPr>
          <w:ilvl w:val="0"/>
          <w:numId w:val="26"/>
        </w:numPr>
        <w:spacing w:after="0"/>
        <w:ind w:left="1701" w:hanging="425"/>
        <w:rPr>
          <w:szCs w:val="22"/>
          <w:lang w:val="en-GB"/>
        </w:rPr>
      </w:pPr>
      <w:r>
        <w:rPr>
          <w:szCs w:val="22"/>
          <w:lang w:val="en-GB"/>
        </w:rPr>
        <w:t>Assessment or evaluation approval after following an Adaptation Training.</w:t>
      </w:r>
    </w:p>
    <w:p w:rsidR="00407BDD" w:rsidRPr="00A5195E" w:rsidRDefault="00407BDD" w:rsidP="00407BDD">
      <w:pPr>
        <w:pStyle w:val="BodyText"/>
        <w:spacing w:after="0"/>
        <w:ind w:left="1276"/>
        <w:rPr>
          <w:szCs w:val="22"/>
          <w:lang w:val="en-GB"/>
        </w:rPr>
      </w:pPr>
    </w:p>
    <w:p w:rsidR="00407BDD" w:rsidRPr="00A5195E" w:rsidRDefault="00D55B0A" w:rsidP="00407BDD">
      <w:pPr>
        <w:pStyle w:val="BodyText"/>
        <w:spacing w:after="0"/>
        <w:ind w:left="1276"/>
        <w:rPr>
          <w:szCs w:val="22"/>
          <w:lang w:val="en-GB"/>
        </w:rPr>
      </w:pPr>
      <w:r>
        <w:rPr>
          <w:szCs w:val="22"/>
          <w:lang w:val="en-GB"/>
        </w:rPr>
        <w:t>Above all the training programme should be structured so that all elements of the plan are:</w:t>
      </w:r>
    </w:p>
    <w:p w:rsidR="00407BDD" w:rsidRPr="00A5195E" w:rsidRDefault="00D55B0A" w:rsidP="00407BDD">
      <w:pPr>
        <w:pStyle w:val="Default"/>
        <w:spacing w:after="120"/>
        <w:ind w:left="1701" w:hanging="425"/>
        <w:jc w:val="both"/>
        <w:rPr>
          <w:sz w:val="22"/>
          <w:szCs w:val="22"/>
        </w:rPr>
      </w:pPr>
      <w:r>
        <w:rPr>
          <w:b/>
          <w:bCs/>
          <w:sz w:val="22"/>
          <w:szCs w:val="22"/>
        </w:rPr>
        <w:t xml:space="preserve">S </w:t>
      </w:r>
      <w:r>
        <w:rPr>
          <w:b/>
          <w:bCs/>
          <w:sz w:val="22"/>
          <w:szCs w:val="22"/>
        </w:rPr>
        <w:tab/>
      </w:r>
      <w:r>
        <w:rPr>
          <w:sz w:val="22"/>
          <w:szCs w:val="22"/>
        </w:rPr>
        <w:t xml:space="preserve">- specific, significant, stretching; </w:t>
      </w:r>
    </w:p>
    <w:p w:rsidR="00407BDD" w:rsidRPr="00A5195E" w:rsidRDefault="00D55B0A" w:rsidP="00407BDD">
      <w:pPr>
        <w:pStyle w:val="Default"/>
        <w:spacing w:after="120"/>
        <w:ind w:left="1701" w:hanging="425"/>
        <w:jc w:val="both"/>
        <w:rPr>
          <w:sz w:val="22"/>
          <w:szCs w:val="22"/>
        </w:rPr>
      </w:pPr>
      <w:r>
        <w:rPr>
          <w:b/>
          <w:bCs/>
          <w:sz w:val="22"/>
          <w:szCs w:val="22"/>
        </w:rPr>
        <w:t xml:space="preserve">M </w:t>
      </w:r>
      <w:r>
        <w:rPr>
          <w:b/>
          <w:bCs/>
          <w:sz w:val="22"/>
          <w:szCs w:val="22"/>
        </w:rPr>
        <w:tab/>
      </w:r>
      <w:r>
        <w:rPr>
          <w:sz w:val="22"/>
          <w:szCs w:val="22"/>
        </w:rPr>
        <w:t xml:space="preserve">- measurable, meaningful, motivational; </w:t>
      </w:r>
    </w:p>
    <w:p w:rsidR="00407BDD" w:rsidRPr="00A5195E" w:rsidRDefault="00D55B0A" w:rsidP="00407BDD">
      <w:pPr>
        <w:pStyle w:val="Default"/>
        <w:spacing w:after="120"/>
        <w:ind w:left="1701" w:hanging="425"/>
        <w:jc w:val="both"/>
        <w:rPr>
          <w:sz w:val="22"/>
          <w:szCs w:val="22"/>
        </w:rPr>
      </w:pPr>
      <w:r>
        <w:rPr>
          <w:b/>
          <w:bCs/>
          <w:sz w:val="22"/>
          <w:szCs w:val="22"/>
        </w:rPr>
        <w:t>A</w:t>
      </w:r>
      <w:r>
        <w:rPr>
          <w:b/>
          <w:bCs/>
          <w:sz w:val="22"/>
          <w:szCs w:val="22"/>
        </w:rPr>
        <w:tab/>
      </w:r>
      <w:r>
        <w:rPr>
          <w:sz w:val="22"/>
          <w:szCs w:val="22"/>
        </w:rPr>
        <w:t xml:space="preserve">- agreed upon, attainable, achievable, acceptable, action-oriented; </w:t>
      </w:r>
    </w:p>
    <w:p w:rsidR="00407BDD" w:rsidRPr="00A5195E" w:rsidRDefault="00D55B0A" w:rsidP="00407BDD">
      <w:pPr>
        <w:pStyle w:val="Default"/>
        <w:spacing w:after="120"/>
        <w:ind w:left="1701" w:hanging="425"/>
        <w:jc w:val="both"/>
        <w:rPr>
          <w:sz w:val="22"/>
          <w:szCs w:val="22"/>
        </w:rPr>
      </w:pPr>
      <w:r>
        <w:rPr>
          <w:b/>
          <w:bCs/>
          <w:sz w:val="22"/>
          <w:szCs w:val="22"/>
        </w:rPr>
        <w:t xml:space="preserve">R </w:t>
      </w:r>
      <w:r>
        <w:rPr>
          <w:b/>
          <w:bCs/>
          <w:sz w:val="22"/>
          <w:szCs w:val="22"/>
        </w:rPr>
        <w:tab/>
      </w:r>
      <w:r>
        <w:rPr>
          <w:sz w:val="22"/>
          <w:szCs w:val="22"/>
        </w:rPr>
        <w:t xml:space="preserve">- realistic, relevant, reasonable, rewarding, results-oriented; </w:t>
      </w:r>
    </w:p>
    <w:p w:rsidR="00407BDD" w:rsidRPr="00A5195E" w:rsidRDefault="00D55B0A" w:rsidP="00407BDD">
      <w:pPr>
        <w:pStyle w:val="BodyText"/>
        <w:spacing w:after="0"/>
        <w:ind w:left="1701" w:hanging="425"/>
        <w:rPr>
          <w:szCs w:val="22"/>
          <w:lang w:val="en-GB"/>
        </w:rPr>
      </w:pPr>
      <w:r>
        <w:rPr>
          <w:b/>
          <w:bCs/>
          <w:sz w:val="23"/>
          <w:szCs w:val="23"/>
          <w:lang w:val="en-GB"/>
        </w:rPr>
        <w:t xml:space="preserve">T </w:t>
      </w:r>
      <w:r>
        <w:rPr>
          <w:b/>
          <w:bCs/>
          <w:sz w:val="23"/>
          <w:szCs w:val="23"/>
          <w:lang w:val="en-GB"/>
        </w:rPr>
        <w:tab/>
      </w:r>
      <w:r>
        <w:rPr>
          <w:sz w:val="23"/>
          <w:szCs w:val="23"/>
          <w:lang w:val="en-GB"/>
        </w:rPr>
        <w:t xml:space="preserve">- </w:t>
      </w:r>
      <w:r>
        <w:rPr>
          <w:szCs w:val="22"/>
          <w:lang w:val="en-GB"/>
        </w:rPr>
        <w:t>time-based, timely, tangible, traceable.</w:t>
      </w:r>
    </w:p>
    <w:p w:rsidR="00407BDD" w:rsidRPr="00A5195E" w:rsidRDefault="00407BDD" w:rsidP="00407BDD">
      <w:pPr>
        <w:pStyle w:val="BodyText"/>
        <w:spacing w:after="0"/>
        <w:ind w:left="1701" w:hanging="425"/>
        <w:rPr>
          <w:szCs w:val="22"/>
          <w:lang w:val="en-GB"/>
        </w:rPr>
      </w:pPr>
    </w:p>
    <w:p w:rsidR="00407BDD" w:rsidRPr="00A5195E" w:rsidRDefault="00407BDD" w:rsidP="00407BDD">
      <w:pPr>
        <w:pStyle w:val="BodyText"/>
        <w:spacing w:after="0"/>
        <w:rPr>
          <w:szCs w:val="22"/>
          <w:lang w:val="en-GB"/>
        </w:rPr>
      </w:pPr>
    </w:p>
    <w:p w:rsidR="00407BDD" w:rsidRPr="00A5195E" w:rsidRDefault="00D55B0A" w:rsidP="00407BDD">
      <w:pPr>
        <w:pStyle w:val="BodyText"/>
        <w:spacing w:after="0"/>
        <w:ind w:left="1276"/>
        <w:rPr>
          <w:bCs/>
          <w:szCs w:val="22"/>
          <w:lang w:val="en-GB"/>
        </w:rPr>
      </w:pPr>
      <w:r>
        <w:rPr>
          <w:rFonts w:cs="Arial"/>
          <w:szCs w:val="22"/>
          <w:lang w:val="en-GB"/>
        </w:rPr>
        <w:t xml:space="preserve">The delivery should be in the form of two training aspects: </w:t>
      </w:r>
      <w:r>
        <w:rPr>
          <w:bCs/>
          <w:szCs w:val="22"/>
          <w:lang w:val="en-GB"/>
        </w:rPr>
        <w:t xml:space="preserve">a theoretical part and a practical part. </w:t>
      </w:r>
    </w:p>
    <w:p w:rsidR="00407BDD" w:rsidRPr="00A5195E" w:rsidRDefault="00407BDD" w:rsidP="00407BDD">
      <w:pPr>
        <w:pStyle w:val="BodyText"/>
        <w:spacing w:after="0"/>
        <w:ind w:left="1276"/>
        <w:rPr>
          <w:bCs/>
          <w:szCs w:val="22"/>
          <w:lang w:val="en-GB"/>
        </w:rPr>
      </w:pPr>
    </w:p>
    <w:p w:rsidR="00407BDD" w:rsidRPr="00A5195E" w:rsidRDefault="00D55B0A" w:rsidP="00407BDD">
      <w:pPr>
        <w:pStyle w:val="BodyText"/>
        <w:spacing w:after="0"/>
        <w:ind w:left="1276"/>
        <w:rPr>
          <w:bCs/>
          <w:szCs w:val="22"/>
          <w:lang w:val="en-GB"/>
        </w:rPr>
      </w:pPr>
      <w:r>
        <w:rPr>
          <w:bCs/>
          <w:szCs w:val="22"/>
          <w:lang w:val="en-GB"/>
        </w:rPr>
        <w:t xml:space="preserve">The theoretical aspect has to do with a paper study and understanding of the different changes that brought about by the changes of environment vis-a-vis implementation of VTS operation. </w:t>
      </w:r>
    </w:p>
    <w:p w:rsidR="00407BDD" w:rsidRPr="00A5195E" w:rsidRDefault="00407BDD" w:rsidP="00407BDD">
      <w:pPr>
        <w:pStyle w:val="BodyText"/>
        <w:spacing w:after="0"/>
        <w:ind w:left="1276"/>
        <w:rPr>
          <w:bCs/>
          <w:szCs w:val="22"/>
          <w:lang w:val="en-GB"/>
        </w:rPr>
      </w:pPr>
    </w:p>
    <w:p w:rsidR="00407BDD" w:rsidRPr="00A5195E" w:rsidRDefault="00D55B0A" w:rsidP="00407BDD">
      <w:pPr>
        <w:pStyle w:val="BodyText"/>
        <w:spacing w:after="0"/>
        <w:ind w:left="1276"/>
        <w:rPr>
          <w:bCs/>
          <w:szCs w:val="22"/>
          <w:lang w:val="en-GB"/>
        </w:rPr>
      </w:pPr>
      <w:r>
        <w:rPr>
          <w:bCs/>
          <w:szCs w:val="22"/>
          <w:lang w:val="en-GB"/>
        </w:rPr>
        <w:t>On the other hand the practical aspect has to do with the actual application of the theoretical aspect through On the Job Training relative to the VTS operation or training on a dedicated platform. In some parts of this delivery it is preferable to use a VTS Simulator for instance when it Communication Procedures concerns.</w:t>
      </w:r>
    </w:p>
    <w:p w:rsidR="00407BDD" w:rsidRPr="00A5195E" w:rsidRDefault="00407BDD" w:rsidP="00407BDD">
      <w:pPr>
        <w:pStyle w:val="BodyText"/>
        <w:spacing w:after="0"/>
        <w:rPr>
          <w:bCs/>
          <w:szCs w:val="22"/>
          <w:lang w:val="en-GB"/>
        </w:rPr>
      </w:pPr>
    </w:p>
    <w:p w:rsidR="00407BDD" w:rsidRPr="00A5195E" w:rsidRDefault="00D55B0A" w:rsidP="00407BDD">
      <w:pPr>
        <w:pStyle w:val="Default"/>
        <w:ind w:left="1276"/>
        <w:jc w:val="both"/>
        <w:rPr>
          <w:sz w:val="22"/>
          <w:szCs w:val="22"/>
        </w:rPr>
      </w:pPr>
      <w:r>
        <w:rPr>
          <w:sz w:val="22"/>
          <w:szCs w:val="22"/>
        </w:rPr>
        <w:t xml:space="preserve">All training should be: </w:t>
      </w:r>
    </w:p>
    <w:p w:rsidR="00407BDD" w:rsidRPr="00A5195E" w:rsidRDefault="00D55B0A" w:rsidP="00407BDD">
      <w:pPr>
        <w:pStyle w:val="Default"/>
        <w:numPr>
          <w:ilvl w:val="0"/>
          <w:numId w:val="27"/>
        </w:numPr>
        <w:ind w:left="1701" w:hanging="425"/>
        <w:rPr>
          <w:sz w:val="22"/>
          <w:szCs w:val="22"/>
        </w:rPr>
      </w:pPr>
      <w:r>
        <w:rPr>
          <w:sz w:val="22"/>
          <w:szCs w:val="22"/>
        </w:rPr>
        <w:t xml:space="preserve">structured in accordance with job performance, standard operating procedures and elements specific to the VTS centre concerned; </w:t>
      </w:r>
    </w:p>
    <w:p w:rsidR="00407BDD" w:rsidRPr="00A5195E" w:rsidRDefault="00D55B0A" w:rsidP="00407BDD">
      <w:pPr>
        <w:pStyle w:val="Default"/>
        <w:numPr>
          <w:ilvl w:val="0"/>
          <w:numId w:val="27"/>
        </w:numPr>
        <w:ind w:left="1701" w:hanging="425"/>
        <w:jc w:val="both"/>
        <w:rPr>
          <w:sz w:val="22"/>
          <w:szCs w:val="22"/>
        </w:rPr>
      </w:pPr>
      <w:r>
        <w:rPr>
          <w:sz w:val="22"/>
          <w:szCs w:val="22"/>
        </w:rPr>
        <w:t xml:space="preserve">if necessary presented in a realistic, job-centred atmosphere and, </w:t>
      </w:r>
    </w:p>
    <w:p w:rsidR="00407BDD" w:rsidRPr="00A5195E" w:rsidRDefault="00D55B0A" w:rsidP="00407BDD">
      <w:pPr>
        <w:pStyle w:val="Default"/>
        <w:numPr>
          <w:ilvl w:val="0"/>
          <w:numId w:val="27"/>
        </w:numPr>
        <w:ind w:left="1701" w:hanging="425"/>
        <w:jc w:val="both"/>
        <w:rPr>
          <w:sz w:val="22"/>
          <w:szCs w:val="22"/>
        </w:rPr>
      </w:pPr>
      <w:r>
        <w:rPr>
          <w:sz w:val="22"/>
          <w:szCs w:val="22"/>
        </w:rPr>
        <w:t>conducted, monitored, evaluated and supported by persons qualified in accordance with Staff Requirements.</w:t>
      </w:r>
    </w:p>
    <w:p w:rsidR="00407BDD" w:rsidRPr="00A5195E" w:rsidRDefault="00407BDD" w:rsidP="00407BDD">
      <w:pPr>
        <w:pStyle w:val="Default"/>
        <w:ind w:left="1701" w:hanging="425"/>
        <w:jc w:val="both"/>
        <w:rPr>
          <w:sz w:val="22"/>
          <w:szCs w:val="22"/>
        </w:rPr>
      </w:pPr>
    </w:p>
    <w:p w:rsidR="00407BDD" w:rsidRPr="00A5195E" w:rsidRDefault="00D55B0A" w:rsidP="00407BDD">
      <w:pPr>
        <w:pStyle w:val="Default"/>
        <w:ind w:left="1276"/>
        <w:jc w:val="both"/>
        <w:rPr>
          <w:sz w:val="22"/>
          <w:szCs w:val="22"/>
        </w:rPr>
      </w:pPr>
      <w:r>
        <w:rPr>
          <w:sz w:val="22"/>
          <w:szCs w:val="22"/>
        </w:rPr>
        <w:t xml:space="preserve">The Adaptation training should include, but not necessarily be limited to, the subjects in the following syllabus:  </w:t>
      </w:r>
    </w:p>
    <w:p w:rsidR="00407BDD" w:rsidRPr="00A5195E" w:rsidRDefault="00D55B0A" w:rsidP="00407BDD">
      <w:pPr>
        <w:pStyle w:val="BodyText"/>
        <w:numPr>
          <w:ilvl w:val="0"/>
          <w:numId w:val="25"/>
        </w:numPr>
        <w:spacing w:after="0"/>
        <w:ind w:left="1701" w:hanging="425"/>
        <w:rPr>
          <w:rFonts w:cs="Arial"/>
          <w:szCs w:val="22"/>
          <w:lang w:val="en-GB"/>
        </w:rPr>
      </w:pPr>
      <w:r>
        <w:rPr>
          <w:rFonts w:cs="Arial"/>
          <w:szCs w:val="22"/>
          <w:lang w:val="en-GB"/>
        </w:rPr>
        <w:t>Traffic Management;</w:t>
      </w:r>
    </w:p>
    <w:p w:rsidR="00407BDD" w:rsidRPr="00A5195E" w:rsidRDefault="00D55B0A" w:rsidP="00407BDD">
      <w:pPr>
        <w:pStyle w:val="BodyText"/>
        <w:numPr>
          <w:ilvl w:val="0"/>
          <w:numId w:val="25"/>
        </w:numPr>
        <w:spacing w:after="0"/>
        <w:ind w:left="1701" w:hanging="425"/>
        <w:rPr>
          <w:rFonts w:cs="Arial"/>
          <w:szCs w:val="22"/>
          <w:lang w:val="en-GB"/>
        </w:rPr>
      </w:pPr>
      <w:r>
        <w:rPr>
          <w:rFonts w:cs="Arial"/>
          <w:szCs w:val="22"/>
          <w:lang w:val="en-GB"/>
        </w:rPr>
        <w:t>Local Knowledge;</w:t>
      </w:r>
    </w:p>
    <w:p w:rsidR="00407BDD" w:rsidRPr="00A5195E" w:rsidRDefault="00D55B0A" w:rsidP="00407BDD">
      <w:pPr>
        <w:pStyle w:val="BodyText"/>
        <w:numPr>
          <w:ilvl w:val="0"/>
          <w:numId w:val="25"/>
        </w:numPr>
        <w:spacing w:after="0"/>
        <w:ind w:left="1701" w:hanging="425"/>
        <w:rPr>
          <w:rFonts w:cs="Arial"/>
          <w:szCs w:val="22"/>
          <w:lang w:val="en-GB"/>
        </w:rPr>
      </w:pPr>
      <w:r>
        <w:rPr>
          <w:rFonts w:cs="Arial"/>
          <w:szCs w:val="22"/>
          <w:lang w:val="en-GB"/>
        </w:rPr>
        <w:t>Communication Co-ordination / Language;</w:t>
      </w:r>
    </w:p>
    <w:p w:rsidR="00407BDD" w:rsidRPr="00A5195E" w:rsidRDefault="00D55B0A" w:rsidP="00407BDD">
      <w:pPr>
        <w:pStyle w:val="BodyText"/>
        <w:numPr>
          <w:ilvl w:val="0"/>
          <w:numId w:val="25"/>
        </w:numPr>
        <w:spacing w:after="0"/>
        <w:ind w:left="1701" w:hanging="425"/>
        <w:rPr>
          <w:rFonts w:cs="Arial"/>
          <w:szCs w:val="22"/>
          <w:lang w:val="en-GB"/>
        </w:rPr>
      </w:pPr>
      <w:r>
        <w:rPr>
          <w:rFonts w:cs="Arial"/>
          <w:szCs w:val="22"/>
          <w:lang w:val="en-GB"/>
        </w:rPr>
        <w:t>Equipment;</w:t>
      </w:r>
    </w:p>
    <w:p w:rsidR="00407BDD" w:rsidRPr="00A5195E" w:rsidRDefault="00D55B0A" w:rsidP="00407BDD">
      <w:pPr>
        <w:pStyle w:val="BodyText"/>
        <w:numPr>
          <w:ilvl w:val="0"/>
          <w:numId w:val="25"/>
        </w:numPr>
        <w:spacing w:after="0"/>
        <w:ind w:left="1701" w:hanging="425"/>
        <w:rPr>
          <w:rFonts w:cs="Arial"/>
          <w:szCs w:val="22"/>
          <w:lang w:val="en-GB"/>
        </w:rPr>
      </w:pPr>
      <w:r>
        <w:rPr>
          <w:rFonts w:cs="Arial"/>
          <w:szCs w:val="22"/>
          <w:lang w:val="en-GB"/>
        </w:rPr>
        <w:t>Personal Attributes</w:t>
      </w:r>
    </w:p>
    <w:p w:rsidR="00407BDD" w:rsidRPr="00A5195E" w:rsidRDefault="00D55B0A" w:rsidP="00407BDD">
      <w:pPr>
        <w:pStyle w:val="BodyText"/>
        <w:numPr>
          <w:ilvl w:val="0"/>
          <w:numId w:val="25"/>
        </w:numPr>
        <w:spacing w:after="0"/>
        <w:ind w:left="1701" w:hanging="425"/>
        <w:rPr>
          <w:rFonts w:cs="Arial"/>
          <w:szCs w:val="22"/>
          <w:lang w:val="en-GB"/>
        </w:rPr>
      </w:pPr>
      <w:r>
        <w:rPr>
          <w:rFonts w:cs="Arial"/>
          <w:szCs w:val="22"/>
          <w:lang w:val="en-GB"/>
        </w:rPr>
        <w:t>Emergency Situations and</w:t>
      </w:r>
    </w:p>
    <w:p w:rsidR="00407BDD" w:rsidRPr="00A5195E" w:rsidRDefault="00D55B0A" w:rsidP="00407BDD">
      <w:pPr>
        <w:pStyle w:val="BodyText"/>
        <w:numPr>
          <w:ilvl w:val="0"/>
          <w:numId w:val="25"/>
        </w:numPr>
        <w:spacing w:after="0"/>
        <w:ind w:left="1701" w:hanging="425"/>
        <w:rPr>
          <w:rFonts w:cs="Arial"/>
          <w:szCs w:val="22"/>
          <w:lang w:val="en-GB"/>
        </w:rPr>
      </w:pPr>
      <w:r>
        <w:rPr>
          <w:rFonts w:cs="Arial"/>
          <w:szCs w:val="22"/>
          <w:lang w:val="en-GB"/>
        </w:rPr>
        <w:t>Local Publications / Regulations (e.g. Notices to Mariners).</w:t>
      </w:r>
    </w:p>
    <w:p w:rsidR="00407BDD" w:rsidRPr="00A5195E" w:rsidRDefault="00407BDD" w:rsidP="00407BDD">
      <w:pPr>
        <w:pStyle w:val="Default"/>
        <w:ind w:left="1276"/>
        <w:jc w:val="both"/>
        <w:rPr>
          <w:sz w:val="22"/>
          <w:szCs w:val="22"/>
        </w:rPr>
      </w:pPr>
    </w:p>
    <w:p w:rsidR="001C13AC" w:rsidRPr="00A5195E" w:rsidRDefault="00D55B0A" w:rsidP="00CC63C5">
      <w:pPr>
        <w:pStyle w:val="Heading3"/>
      </w:pPr>
      <w:r>
        <w:t>Assessment</w:t>
      </w:r>
      <w:del w:id="160" w:author="Lilian Biber" w:date="2015-03-03T11:21:00Z">
        <w:r>
          <w:delText>/evaluate (e.i. Evaluation / Assessment?)</w:delText>
        </w:r>
      </w:del>
    </w:p>
    <w:p w:rsidR="00407BDD" w:rsidRPr="00A5195E" w:rsidRDefault="00D55B0A" w:rsidP="00407BDD">
      <w:pPr>
        <w:pStyle w:val="Default"/>
        <w:ind w:left="1276"/>
        <w:jc w:val="both"/>
        <w:rPr>
          <w:bCs/>
          <w:sz w:val="22"/>
          <w:szCs w:val="22"/>
        </w:rPr>
      </w:pPr>
      <w:r>
        <w:rPr>
          <w:bCs/>
          <w:sz w:val="22"/>
          <w:szCs w:val="22"/>
        </w:rPr>
        <w:t>After following an Adaptation Training VTS Personnel should minimal be awarded with a Certificate of Attendance.</w:t>
      </w:r>
    </w:p>
    <w:p w:rsidR="00407BDD" w:rsidRPr="00A5195E" w:rsidRDefault="00407BDD" w:rsidP="00407BDD">
      <w:pPr>
        <w:pStyle w:val="Default"/>
        <w:ind w:left="1276"/>
        <w:jc w:val="both"/>
        <w:rPr>
          <w:bCs/>
          <w:sz w:val="22"/>
          <w:szCs w:val="22"/>
        </w:rPr>
      </w:pPr>
    </w:p>
    <w:p w:rsidR="00407BDD" w:rsidRDefault="00D55B0A" w:rsidP="00407BDD">
      <w:pPr>
        <w:pStyle w:val="Default"/>
        <w:ind w:left="1276"/>
        <w:jc w:val="both"/>
        <w:rPr>
          <w:ins w:id="161" w:author="Lilian Biber" w:date="2015-03-03T11:20:00Z"/>
          <w:szCs w:val="22"/>
        </w:rPr>
      </w:pPr>
      <w:r>
        <w:rPr>
          <w:bCs/>
          <w:sz w:val="22"/>
          <w:szCs w:val="22"/>
        </w:rPr>
        <w:t xml:space="preserve">When the training has affect in VTS Personnel performance the </w:t>
      </w:r>
      <w:r>
        <w:rPr>
          <w:szCs w:val="22"/>
        </w:rPr>
        <w:t>Competent and/or VTS Authority should determine the need of an assessment beforehand or that an evaluation is sufficient. In this case an Assessment Certificate or an Evaluation Certificate should be awarded.</w:t>
      </w:r>
    </w:p>
    <w:p w:rsidR="00D53E79" w:rsidRDefault="00D53E79" w:rsidP="00407BDD">
      <w:pPr>
        <w:pStyle w:val="Default"/>
        <w:ind w:left="1276"/>
        <w:jc w:val="both"/>
        <w:rPr>
          <w:ins w:id="162" w:author="Lilian Biber" w:date="2015-03-03T11:20:00Z"/>
          <w:szCs w:val="22"/>
        </w:rPr>
      </w:pPr>
    </w:p>
    <w:p w:rsidR="00D53E79" w:rsidRPr="00D53E79" w:rsidRDefault="00D53E79" w:rsidP="00D53E79">
      <w:pPr>
        <w:pStyle w:val="Default"/>
        <w:ind w:left="1276" w:hanging="1276"/>
        <w:jc w:val="both"/>
        <w:rPr>
          <w:bCs/>
          <w:sz w:val="22"/>
          <w:szCs w:val="22"/>
        </w:rPr>
      </w:pPr>
      <w:ins w:id="163" w:author="Lilian Biber" w:date="2015-03-03T11:20:00Z">
        <w:r>
          <w:rPr>
            <w:szCs w:val="22"/>
          </w:rPr>
          <w:t>4.2.6.</w:t>
        </w:r>
        <w:r>
          <w:rPr>
            <w:szCs w:val="22"/>
          </w:rPr>
          <w:tab/>
          <w:t>Process evaluation</w:t>
        </w:r>
      </w:ins>
    </w:p>
    <w:p w:rsidR="00407BDD" w:rsidRPr="00D53E79" w:rsidRDefault="00407BDD" w:rsidP="00407BDD">
      <w:pPr>
        <w:pStyle w:val="BodyTextFirstIndent2"/>
        <w:ind w:left="0" w:firstLine="0"/>
        <w:rPr>
          <w:lang w:val="en-GB" w:eastAsia="de-DE"/>
        </w:rPr>
      </w:pPr>
    </w:p>
    <w:p w:rsidR="001C13AC" w:rsidRPr="00476D4C" w:rsidRDefault="001C13AC" w:rsidP="00CC63C5">
      <w:pPr>
        <w:pStyle w:val="Heading2"/>
      </w:pPr>
      <w:r w:rsidRPr="00590FF2">
        <w:t>Updating</w:t>
      </w:r>
      <w:r w:rsidR="00D75314" w:rsidRPr="00590FF2">
        <w:t xml:space="preserve"> training</w:t>
      </w:r>
      <w:r w:rsidRPr="00872230">
        <w:t xml:space="preserve"> (something went wrong</w:t>
      </w:r>
      <w:r w:rsidR="00A52955" w:rsidRPr="00872230">
        <w:t>, or something new is coming</w:t>
      </w:r>
      <w:r w:rsidRPr="00476D4C">
        <w:t>)</w:t>
      </w:r>
    </w:p>
    <w:p w:rsidR="00A011E4" w:rsidRPr="005E28FC" w:rsidRDefault="001C13AC" w:rsidP="00A011E4">
      <w:pPr>
        <w:pStyle w:val="Heading3"/>
      </w:pPr>
      <w:r w:rsidRPr="00476D4C">
        <w:lastRenderedPageBreak/>
        <w:t>Scope</w:t>
      </w:r>
      <w:r w:rsidR="00A011E4" w:rsidRPr="005E28FC">
        <w:t xml:space="preserve"> </w:t>
      </w:r>
    </w:p>
    <w:p w:rsidR="001C13AC" w:rsidRPr="00A5195E" w:rsidRDefault="00A011E4" w:rsidP="009B2DC0">
      <w:pPr>
        <w:pStyle w:val="Heading3"/>
        <w:numPr>
          <w:ilvl w:val="0"/>
          <w:numId w:val="0"/>
        </w:numPr>
        <w:ind w:left="1225"/>
      </w:pPr>
      <w:r w:rsidRPr="005E28FC">
        <w:t>Updating training occurs on an occasional basis when a gap analysis has shown that VTS</w:t>
      </w:r>
      <w:r w:rsidR="00D55B0A">
        <w:t xml:space="preserve"> Personnel need additional training due to for example a break in service for a period determined by the VTS/Competent Authority, to poor operational performance or other circumstances so as to meet a level of competence.</w:t>
      </w:r>
    </w:p>
    <w:p w:rsidR="00A011E4" w:rsidRPr="00A5195E" w:rsidRDefault="00D55B0A" w:rsidP="00A011E4">
      <w:pPr>
        <w:pStyle w:val="Heading3"/>
        <w:rPr>
          <w:b/>
        </w:rPr>
      </w:pPr>
      <w:r>
        <w:t xml:space="preserve">Objective </w:t>
      </w:r>
    </w:p>
    <w:p w:rsidR="001C13AC" w:rsidRPr="00A5195E" w:rsidRDefault="00D55B0A" w:rsidP="009B2DC0">
      <w:pPr>
        <w:pStyle w:val="Heading3"/>
        <w:numPr>
          <w:ilvl w:val="0"/>
          <w:numId w:val="0"/>
        </w:numPr>
        <w:ind w:left="1225"/>
        <w:rPr>
          <w:b/>
        </w:rPr>
      </w:pPr>
      <w:r>
        <w:t>Updating training ensures that VTS personnel maintain a satisfactory level of operational performance, regardless of any circumstances, e.g. a break in service, that affect the operator’s performance. Updating training guarantees that VTS operator qualifications, obtained during both the VTS Operator Course (V-103/1) and On-the-Job Training (V-103/3), are maintained during the professional career of the operator. Updating training helps also VTS personnel to maintain sufficient skills on different supportive abilities that are important for safe and effective operating on the watch.</w:t>
      </w:r>
    </w:p>
    <w:p w:rsidR="00A011E4" w:rsidRPr="00A5195E" w:rsidRDefault="00D55B0A" w:rsidP="00A011E4">
      <w:pPr>
        <w:pStyle w:val="Heading3"/>
      </w:pPr>
      <w:r>
        <w:t xml:space="preserve">Frequency (when) </w:t>
      </w:r>
    </w:p>
    <w:p w:rsidR="00A011E4" w:rsidRPr="00A5195E" w:rsidRDefault="00D55B0A" w:rsidP="009B2DC0">
      <w:pPr>
        <w:pStyle w:val="Heading3"/>
        <w:numPr>
          <w:ilvl w:val="0"/>
          <w:numId w:val="0"/>
        </w:numPr>
        <w:ind w:left="1225"/>
      </w:pPr>
      <w:r>
        <w:t>Updating training should be arranged when there is apparent need for it. Updating training may concentrate on professional performance only, especially when there has been a break in a service, or operational performance has not been on satisfactory level, or professional performance standards have not been met in annual assessment. VTS Authority should determine time limits for breaks in the service when updating training is mandatory.</w:t>
      </w:r>
    </w:p>
    <w:p w:rsidR="001C13AC" w:rsidRPr="00A5195E" w:rsidRDefault="00D55B0A" w:rsidP="009B2DC0">
      <w:pPr>
        <w:pStyle w:val="Heading3"/>
        <w:numPr>
          <w:ilvl w:val="0"/>
          <w:numId w:val="0"/>
        </w:numPr>
        <w:ind w:left="1225"/>
        <w:rPr>
          <w:b/>
        </w:rPr>
      </w:pPr>
      <w:r>
        <w:t xml:space="preserve">Updating training may also cover other matters which are not directly connected with otherwise satisfactory performance, but may affect it negatively without any additional training, for example planned changes in VTS environment, or updates in VTS operating systems and radios, or major changes in supporting tools, for example computer programs that are used during the watch. This kind of updating training does not necessarily need evaluation or assessment, but some kind of evidence of participation or log keeping is recommended. Whatever this supporting updating training may be, distractions to operative VTS watch keeping must be minimized. </w:t>
      </w:r>
    </w:p>
    <w:p w:rsidR="001C13AC" w:rsidRPr="00A5195E" w:rsidRDefault="00D55B0A" w:rsidP="00CC63C5">
      <w:pPr>
        <w:pStyle w:val="Heading3"/>
      </w:pPr>
      <w:r>
        <w:t>Delivery</w:t>
      </w:r>
    </w:p>
    <w:p w:rsidR="00D0526C" w:rsidRPr="00A5195E" w:rsidRDefault="00D55B0A" w:rsidP="009B2DC0">
      <w:pPr>
        <w:spacing w:before="180" w:after="60"/>
        <w:ind w:left="1225"/>
        <w:outlineLvl w:val="0"/>
        <w:rPr>
          <w:bCs/>
          <w:color w:val="000000" w:themeColor="text1"/>
          <w:kern w:val="28"/>
          <w:szCs w:val="22"/>
        </w:rPr>
      </w:pPr>
      <w:r>
        <w:rPr>
          <w:bCs/>
          <w:kern w:val="28"/>
          <w:szCs w:val="22"/>
        </w:rPr>
        <w:t xml:space="preserve">The content of the updating training is determined by the VTS Authority and should be part of a fixed training programme. The basis for this programme could be either generic, </w:t>
      </w:r>
      <w:r>
        <w:rPr>
          <w:bCs/>
          <w:color w:val="000000" w:themeColor="text1"/>
          <w:kern w:val="28"/>
          <w:szCs w:val="22"/>
        </w:rPr>
        <w:t>local or what is deemed necessary. The VTS Authority should determine the standards that are to be met and should implement a programme for VTS operators failing to meet these standards.</w:t>
      </w:r>
    </w:p>
    <w:p w:rsidR="00D0526C" w:rsidRPr="00A5195E" w:rsidRDefault="00D55B0A" w:rsidP="009B2DC0">
      <w:pPr>
        <w:spacing w:before="180" w:after="60"/>
        <w:ind w:left="1225"/>
        <w:outlineLvl w:val="0"/>
        <w:rPr>
          <w:bCs/>
          <w:kern w:val="28"/>
          <w:szCs w:val="22"/>
        </w:rPr>
      </w:pPr>
      <w:r>
        <w:rPr>
          <w:bCs/>
          <w:kern w:val="28"/>
          <w:szCs w:val="22"/>
        </w:rPr>
        <w:t>To deliver a training effectively, consideration should be given to the availability and the use of:</w:t>
      </w:r>
    </w:p>
    <w:p w:rsidR="00D0526C" w:rsidRPr="00A5195E" w:rsidRDefault="00D55B0A" w:rsidP="00D0526C">
      <w:pPr>
        <w:numPr>
          <w:ilvl w:val="0"/>
          <w:numId w:val="24"/>
        </w:numPr>
        <w:spacing w:before="180" w:after="60"/>
        <w:outlineLvl w:val="0"/>
        <w:rPr>
          <w:bCs/>
          <w:color w:val="000000" w:themeColor="text1"/>
          <w:kern w:val="28"/>
          <w:szCs w:val="22"/>
        </w:rPr>
      </w:pPr>
      <w:r>
        <w:rPr>
          <w:bCs/>
          <w:color w:val="000000" w:themeColor="text1"/>
          <w:kern w:val="28"/>
          <w:szCs w:val="22"/>
        </w:rPr>
        <w:t>Qualified instructors</w:t>
      </w:r>
    </w:p>
    <w:p w:rsidR="00D0526C" w:rsidRPr="00A5195E" w:rsidRDefault="00D55B0A" w:rsidP="00D0526C">
      <w:pPr>
        <w:numPr>
          <w:ilvl w:val="0"/>
          <w:numId w:val="24"/>
        </w:numPr>
        <w:spacing w:before="180" w:after="60"/>
        <w:outlineLvl w:val="0"/>
        <w:rPr>
          <w:bCs/>
          <w:color w:val="000000" w:themeColor="text1"/>
          <w:kern w:val="28"/>
          <w:szCs w:val="22"/>
        </w:rPr>
      </w:pPr>
      <w:r>
        <w:rPr>
          <w:bCs/>
          <w:color w:val="000000" w:themeColor="text1"/>
          <w:kern w:val="28"/>
          <w:szCs w:val="22"/>
        </w:rPr>
        <w:t>Support staff</w:t>
      </w:r>
    </w:p>
    <w:p w:rsidR="00D0526C" w:rsidRPr="00A5195E" w:rsidRDefault="00D55B0A" w:rsidP="00D0526C">
      <w:pPr>
        <w:numPr>
          <w:ilvl w:val="0"/>
          <w:numId w:val="24"/>
        </w:numPr>
        <w:spacing w:before="180" w:after="60"/>
        <w:outlineLvl w:val="0"/>
        <w:rPr>
          <w:bCs/>
          <w:color w:val="000000" w:themeColor="text1"/>
          <w:kern w:val="28"/>
          <w:szCs w:val="22"/>
        </w:rPr>
      </w:pPr>
      <w:r>
        <w:rPr>
          <w:bCs/>
          <w:color w:val="000000" w:themeColor="text1"/>
          <w:kern w:val="28"/>
          <w:szCs w:val="22"/>
        </w:rPr>
        <w:t>Classrooms, and other spaces</w:t>
      </w:r>
    </w:p>
    <w:p w:rsidR="00D0526C" w:rsidRPr="00A5195E" w:rsidRDefault="00D55B0A" w:rsidP="00D0526C">
      <w:pPr>
        <w:numPr>
          <w:ilvl w:val="0"/>
          <w:numId w:val="24"/>
        </w:numPr>
        <w:spacing w:before="180" w:after="60"/>
        <w:outlineLvl w:val="0"/>
        <w:rPr>
          <w:bCs/>
          <w:color w:val="000000" w:themeColor="text1"/>
          <w:kern w:val="28"/>
          <w:szCs w:val="22"/>
        </w:rPr>
      </w:pPr>
      <w:r>
        <w:rPr>
          <w:bCs/>
          <w:color w:val="000000" w:themeColor="text1"/>
          <w:kern w:val="28"/>
          <w:szCs w:val="22"/>
        </w:rPr>
        <w:t>Equipment, including simulators</w:t>
      </w:r>
    </w:p>
    <w:p w:rsidR="00D0526C" w:rsidRPr="00A5195E" w:rsidRDefault="00D55B0A" w:rsidP="00D0526C">
      <w:pPr>
        <w:numPr>
          <w:ilvl w:val="0"/>
          <w:numId w:val="24"/>
        </w:numPr>
        <w:spacing w:before="180" w:after="60"/>
        <w:outlineLvl w:val="0"/>
        <w:rPr>
          <w:bCs/>
          <w:color w:val="000000" w:themeColor="text1"/>
          <w:kern w:val="28"/>
          <w:szCs w:val="22"/>
        </w:rPr>
      </w:pPr>
      <w:r>
        <w:rPr>
          <w:bCs/>
          <w:color w:val="000000" w:themeColor="text1"/>
          <w:kern w:val="28"/>
          <w:szCs w:val="22"/>
        </w:rPr>
        <w:t>Textbooks and technical papers</w:t>
      </w:r>
    </w:p>
    <w:p w:rsidR="00D0526C" w:rsidRPr="00A5195E" w:rsidRDefault="00D55B0A" w:rsidP="00D0526C">
      <w:pPr>
        <w:numPr>
          <w:ilvl w:val="0"/>
          <w:numId w:val="24"/>
        </w:numPr>
        <w:spacing w:before="180" w:after="60"/>
        <w:outlineLvl w:val="0"/>
        <w:rPr>
          <w:bCs/>
          <w:color w:val="000000" w:themeColor="text1"/>
          <w:kern w:val="28"/>
          <w:szCs w:val="22"/>
        </w:rPr>
      </w:pPr>
      <w:r>
        <w:rPr>
          <w:bCs/>
          <w:color w:val="000000" w:themeColor="text1"/>
          <w:kern w:val="28"/>
          <w:szCs w:val="22"/>
        </w:rPr>
        <w:t>Other reference material</w:t>
      </w:r>
    </w:p>
    <w:p w:rsidR="00D0526C" w:rsidRPr="00A5195E" w:rsidRDefault="00D55B0A" w:rsidP="009B2DC0">
      <w:pPr>
        <w:spacing w:before="180" w:after="60"/>
        <w:ind w:left="1225"/>
        <w:outlineLvl w:val="0"/>
        <w:rPr>
          <w:bCs/>
          <w:color w:val="000000" w:themeColor="text1"/>
          <w:kern w:val="28"/>
          <w:szCs w:val="22"/>
        </w:rPr>
      </w:pPr>
      <w:r>
        <w:rPr>
          <w:rFonts w:cs="Arial"/>
          <w:bCs/>
          <w:kern w:val="28"/>
          <w:szCs w:val="22"/>
        </w:rPr>
        <w:t>Updating training should, wherever practicable, include the use of simulation. However, where simulation is not practicable, the exercises should be designed to be fully representative of appropriate situations that occur in a VTS environment. Examples of updating training:</w:t>
      </w:r>
    </w:p>
    <w:p w:rsidR="00D0526C" w:rsidRPr="00A5195E" w:rsidRDefault="00D55B0A" w:rsidP="00D0526C">
      <w:pPr>
        <w:numPr>
          <w:ilvl w:val="0"/>
          <w:numId w:val="23"/>
        </w:numPr>
        <w:spacing w:before="180" w:after="60"/>
        <w:outlineLvl w:val="0"/>
        <w:rPr>
          <w:rFonts w:cs="Arial"/>
          <w:bCs/>
          <w:kern w:val="28"/>
          <w:szCs w:val="22"/>
        </w:rPr>
      </w:pPr>
      <w:r>
        <w:rPr>
          <w:rFonts w:cs="Arial"/>
          <w:bCs/>
          <w:kern w:val="28"/>
          <w:szCs w:val="22"/>
        </w:rPr>
        <w:lastRenderedPageBreak/>
        <w:t>Traffic management</w:t>
      </w:r>
    </w:p>
    <w:p w:rsidR="00D0526C" w:rsidRPr="00A5195E" w:rsidRDefault="00D55B0A" w:rsidP="00D0526C">
      <w:pPr>
        <w:numPr>
          <w:ilvl w:val="0"/>
          <w:numId w:val="23"/>
        </w:numPr>
        <w:spacing w:before="180" w:after="60"/>
        <w:outlineLvl w:val="0"/>
        <w:rPr>
          <w:rFonts w:cs="Arial"/>
          <w:bCs/>
          <w:kern w:val="28"/>
          <w:szCs w:val="22"/>
        </w:rPr>
      </w:pPr>
      <w:r>
        <w:rPr>
          <w:rFonts w:cs="Arial"/>
          <w:bCs/>
          <w:kern w:val="28"/>
          <w:szCs w:val="22"/>
        </w:rPr>
        <w:t>Human factor management</w:t>
      </w:r>
    </w:p>
    <w:p w:rsidR="00D0526C" w:rsidRPr="00A5195E" w:rsidRDefault="00D55B0A" w:rsidP="00D0526C">
      <w:pPr>
        <w:numPr>
          <w:ilvl w:val="0"/>
          <w:numId w:val="23"/>
        </w:numPr>
        <w:spacing w:before="180" w:after="60"/>
        <w:outlineLvl w:val="0"/>
        <w:rPr>
          <w:rFonts w:cs="Arial"/>
          <w:bCs/>
          <w:kern w:val="28"/>
          <w:szCs w:val="22"/>
        </w:rPr>
      </w:pPr>
      <w:r>
        <w:rPr>
          <w:rFonts w:cs="Arial"/>
          <w:bCs/>
          <w:kern w:val="28"/>
          <w:szCs w:val="22"/>
        </w:rPr>
        <w:t>Training on incidents</w:t>
      </w:r>
    </w:p>
    <w:p w:rsidR="00D0526C" w:rsidRPr="00A5195E" w:rsidRDefault="00D55B0A" w:rsidP="00D0526C">
      <w:pPr>
        <w:numPr>
          <w:ilvl w:val="0"/>
          <w:numId w:val="23"/>
        </w:numPr>
        <w:spacing w:before="180" w:after="60"/>
        <w:outlineLvl w:val="0"/>
        <w:rPr>
          <w:rFonts w:cs="Arial"/>
          <w:bCs/>
          <w:kern w:val="28"/>
          <w:szCs w:val="22"/>
        </w:rPr>
      </w:pPr>
      <w:r>
        <w:rPr>
          <w:rFonts w:cs="Arial"/>
          <w:bCs/>
          <w:kern w:val="28"/>
          <w:szCs w:val="22"/>
        </w:rPr>
        <w:t>Communication</w:t>
      </w:r>
    </w:p>
    <w:p w:rsidR="00D0526C" w:rsidRPr="00A5195E" w:rsidRDefault="00D55B0A" w:rsidP="00D0526C">
      <w:pPr>
        <w:numPr>
          <w:ilvl w:val="0"/>
          <w:numId w:val="23"/>
        </w:numPr>
        <w:spacing w:before="180" w:after="60"/>
        <w:outlineLvl w:val="0"/>
        <w:rPr>
          <w:rFonts w:cs="Arial"/>
          <w:bCs/>
          <w:kern w:val="28"/>
          <w:szCs w:val="22"/>
        </w:rPr>
      </w:pPr>
      <w:r>
        <w:rPr>
          <w:rFonts w:cs="Arial"/>
          <w:bCs/>
          <w:kern w:val="28"/>
          <w:szCs w:val="22"/>
        </w:rPr>
        <w:t>IALA updates</w:t>
      </w:r>
    </w:p>
    <w:p w:rsidR="00D0526C" w:rsidRPr="00A5195E" w:rsidRDefault="00D0526C" w:rsidP="00D0526C">
      <w:pPr>
        <w:pStyle w:val="BodyTextFirstIndent2"/>
        <w:rPr>
          <w:lang w:val="en-GB" w:eastAsia="de-DE"/>
        </w:rPr>
      </w:pPr>
    </w:p>
    <w:p w:rsidR="00A52955" w:rsidRPr="00A5195E" w:rsidRDefault="00D55B0A" w:rsidP="0030269C">
      <w:pPr>
        <w:pStyle w:val="Heading3"/>
      </w:pPr>
      <w:r>
        <w:t>Assessment</w:t>
      </w:r>
      <w:del w:id="164" w:author="Lilian Biber" w:date="2015-03-03T11:21:00Z">
        <w:r>
          <w:delText xml:space="preserve">/evaluate </w:delText>
        </w:r>
      </w:del>
    </w:p>
    <w:p w:rsidR="0030269C" w:rsidRPr="00A5195E" w:rsidRDefault="00D55B0A" w:rsidP="009B2DC0">
      <w:pPr>
        <w:pStyle w:val="Heading3"/>
        <w:numPr>
          <w:ilvl w:val="0"/>
          <w:numId w:val="0"/>
        </w:numPr>
        <w:ind w:left="1225"/>
      </w:pPr>
      <w:r>
        <w:t>It is recommended that updating training is being assessed and evaluated by qualified personnel. This should assure that the VTS operator meets the level of performance determined by the VTS Authority as an outcome of the updating training. VTS Authority may also determine how long training period should be sufficient for a VTS operator to meet the required standards, and what are the consequences if standards are still not met after the updating training is completed in full extent.</w:t>
      </w:r>
    </w:p>
    <w:p w:rsidR="001C13AC" w:rsidRDefault="00D55B0A" w:rsidP="009B2DC0">
      <w:pPr>
        <w:pStyle w:val="Heading3"/>
        <w:numPr>
          <w:ilvl w:val="0"/>
          <w:numId w:val="0"/>
        </w:numPr>
        <w:ind w:left="1225"/>
        <w:rPr>
          <w:ins w:id="165" w:author="Lilian Biber" w:date="2015-03-03T11:21:00Z"/>
        </w:rPr>
      </w:pPr>
      <w:r>
        <w:t xml:space="preserve">VTS Authority should determine which records of updating training should be included in the VTS certification log. </w:t>
      </w:r>
    </w:p>
    <w:p w:rsidR="00586038" w:rsidRPr="00F36F73" w:rsidRDefault="00586038">
      <w:pPr>
        <w:pStyle w:val="BodyTextFirstIndent2"/>
        <w:rPr>
          <w:ins w:id="166" w:author="Lilian Biber" w:date="2015-03-03T11:21:00Z"/>
        </w:rPr>
        <w:pPrChange w:id="167" w:author="Lilian Biber" w:date="2015-03-03T11:21:00Z">
          <w:pPr>
            <w:pStyle w:val="Heading3"/>
            <w:numPr>
              <w:ilvl w:val="0"/>
              <w:numId w:val="0"/>
            </w:numPr>
            <w:tabs>
              <w:tab w:val="clear" w:pos="992"/>
            </w:tabs>
            <w:ind w:left="1225" w:firstLine="0"/>
          </w:pPr>
        </w:pPrChange>
      </w:pPr>
    </w:p>
    <w:p w:rsidR="00586038" w:rsidRDefault="00872230">
      <w:pPr>
        <w:pStyle w:val="BodyTextFirstIndent2"/>
        <w:ind w:hanging="283"/>
        <w:rPr>
          <w:rPrChange w:id="168" w:author="Lilian Biber" w:date="2015-03-03T11:21:00Z">
            <w:rPr>
              <w:b/>
            </w:rPr>
          </w:rPrChange>
        </w:rPr>
        <w:pPrChange w:id="169" w:author="Lilian Biber" w:date="2015-03-03T11:21:00Z">
          <w:pPr>
            <w:pStyle w:val="Heading3"/>
            <w:numPr>
              <w:ilvl w:val="0"/>
              <w:numId w:val="0"/>
            </w:numPr>
            <w:tabs>
              <w:tab w:val="clear" w:pos="992"/>
            </w:tabs>
            <w:ind w:left="1225" w:firstLine="0"/>
          </w:pPr>
        </w:pPrChange>
      </w:pPr>
      <w:ins w:id="170" w:author="Lilian Biber" w:date="2015-03-03T11:21:00Z">
        <w:r>
          <w:t>4.3.6</w:t>
        </w:r>
        <w:r>
          <w:tab/>
          <w:t>Process evalu</w:t>
        </w:r>
        <w:r w:rsidR="00D53E79">
          <w:t>a</w:t>
        </w:r>
      </w:ins>
      <w:ins w:id="171" w:author="Lilian Biber" w:date="2015-03-03T11:31:00Z">
        <w:r>
          <w:t>t</w:t>
        </w:r>
      </w:ins>
      <w:ins w:id="172" w:author="Lilian Biber" w:date="2015-03-03T11:21:00Z">
        <w:r w:rsidR="00D53E79">
          <w:t>ion</w:t>
        </w:r>
      </w:ins>
    </w:p>
    <w:p w:rsidR="00D75314" w:rsidRPr="00D53E79" w:rsidRDefault="00D75314" w:rsidP="00CC63C5">
      <w:pPr>
        <w:pStyle w:val="Title"/>
        <w:jc w:val="left"/>
        <w:rPr>
          <w:b w:val="0"/>
          <w:color w:val="000000" w:themeColor="text1"/>
          <w:sz w:val="22"/>
          <w:szCs w:val="22"/>
          <w:lang w:val="en-GB"/>
        </w:rPr>
      </w:pPr>
    </w:p>
    <w:p w:rsidR="001A18B3" w:rsidRPr="00A5195E" w:rsidRDefault="00D55B0A" w:rsidP="00CC63C5">
      <w:pPr>
        <w:pStyle w:val="Heading1"/>
        <w:rPr>
          <w:lang w:val="en-GB"/>
          <w:rPrChange w:id="173" w:author="Lilian Biber" w:date="2015-03-03T10:42:00Z">
            <w:rPr/>
          </w:rPrChange>
        </w:rPr>
      </w:pPr>
      <w:bookmarkStart w:id="174" w:name="_Toc367195607"/>
      <w:r w:rsidRPr="00D55B0A">
        <w:rPr>
          <w:lang w:val="en-GB"/>
          <w:rPrChange w:id="175" w:author="Lilian Biber" w:date="2015-03-03T10:42:00Z">
            <w:rPr/>
          </w:rPrChange>
        </w:rPr>
        <w:t>References</w:t>
      </w:r>
      <w:bookmarkEnd w:id="174"/>
    </w:p>
    <w:p w:rsidR="001A18B3" w:rsidRPr="009A0C03" w:rsidRDefault="001A18B3" w:rsidP="00427BA5">
      <w:pPr>
        <w:rPr>
          <w:lang w:eastAsia="de-DE"/>
        </w:rPr>
      </w:pPr>
      <w:r w:rsidRPr="00A5195E">
        <w:rPr>
          <w:lang w:eastAsia="de-DE"/>
        </w:rPr>
        <w:t xml:space="preserve">The </w:t>
      </w:r>
      <w:r w:rsidRPr="009A0C03">
        <w:rPr>
          <w:lang w:eastAsia="de-DE"/>
        </w:rPr>
        <w:t>following primary references have been used in the production of this Guideline:</w:t>
      </w:r>
    </w:p>
    <w:p w:rsidR="001A18B3" w:rsidRPr="00D53E79" w:rsidRDefault="001A18B3" w:rsidP="00427BA5">
      <w:pPr>
        <w:pStyle w:val="ListParagraph"/>
        <w:numPr>
          <w:ilvl w:val="0"/>
          <w:numId w:val="18"/>
        </w:numPr>
        <w:rPr>
          <w:lang w:eastAsia="de-DE"/>
        </w:rPr>
      </w:pPr>
      <w:r w:rsidRPr="006A7F31">
        <w:rPr>
          <w:lang w:eastAsia="de-DE"/>
        </w:rPr>
        <w:t>IMO Resolutio</w:t>
      </w:r>
      <w:r w:rsidRPr="002529F6">
        <w:rPr>
          <w:lang w:eastAsia="de-DE"/>
        </w:rPr>
        <w:t xml:space="preserve">n </w:t>
      </w:r>
      <w:r w:rsidRPr="002529F6">
        <w:t>MSC.302 (87);</w:t>
      </w:r>
    </w:p>
    <w:p w:rsidR="001A18B3" w:rsidRPr="00590FF2" w:rsidRDefault="001A18B3">
      <w:pPr>
        <w:pStyle w:val="ListParagraph"/>
        <w:numPr>
          <w:ilvl w:val="0"/>
          <w:numId w:val="18"/>
        </w:numPr>
        <w:rPr>
          <w:lang w:eastAsia="de-DE"/>
        </w:rPr>
      </w:pPr>
      <w:r w:rsidRPr="00590FF2">
        <w:rPr>
          <w:lang w:eastAsia="de-DE"/>
        </w:rPr>
        <w:t>IALA VTS Manual 2012;</w:t>
      </w:r>
    </w:p>
    <w:p w:rsidR="001A18B3" w:rsidRPr="00872230" w:rsidRDefault="001A18B3">
      <w:pPr>
        <w:pStyle w:val="ListParagraph"/>
        <w:numPr>
          <w:ilvl w:val="0"/>
          <w:numId w:val="18"/>
        </w:numPr>
        <w:rPr>
          <w:lang w:eastAsia="de-DE"/>
        </w:rPr>
      </w:pPr>
      <w:r w:rsidRPr="00872230">
        <w:rPr>
          <w:lang w:eastAsia="de-DE"/>
        </w:rPr>
        <w:t>IALA Dictionary;</w:t>
      </w:r>
    </w:p>
    <w:p w:rsidR="001A18B3" w:rsidRPr="00476D4C" w:rsidRDefault="001A18B3" w:rsidP="00CB2ADB">
      <w:pPr>
        <w:pStyle w:val="ListParagraph"/>
        <w:numPr>
          <w:ilvl w:val="0"/>
          <w:numId w:val="18"/>
        </w:numPr>
        <w:rPr>
          <w:lang w:eastAsia="de-DE"/>
        </w:rPr>
      </w:pPr>
      <w:r w:rsidRPr="00476D4C">
        <w:rPr>
          <w:lang w:eastAsia="de-DE"/>
        </w:rPr>
        <w:t>IALA Recommendation V-125;</w:t>
      </w:r>
    </w:p>
    <w:p w:rsidR="001A18B3" w:rsidRPr="005E28FC" w:rsidRDefault="001A18B3">
      <w:pPr>
        <w:pStyle w:val="ListParagraph"/>
        <w:numPr>
          <w:ilvl w:val="0"/>
          <w:numId w:val="18"/>
        </w:numPr>
        <w:rPr>
          <w:lang w:eastAsia="de-DE"/>
        </w:rPr>
      </w:pPr>
      <w:r w:rsidRPr="005E28FC">
        <w:rPr>
          <w:lang w:eastAsia="de-DE"/>
        </w:rPr>
        <w:t xml:space="preserve">IALA Recommendation V-127; </w:t>
      </w:r>
    </w:p>
    <w:p w:rsidR="001A18B3" w:rsidRPr="005E28FC" w:rsidRDefault="001A18B3" w:rsidP="00427BA5">
      <w:pPr>
        <w:pStyle w:val="ListParagraph"/>
        <w:numPr>
          <w:ilvl w:val="0"/>
          <w:numId w:val="18"/>
        </w:numPr>
        <w:rPr>
          <w:lang w:eastAsia="de-DE"/>
        </w:rPr>
      </w:pPr>
      <w:r w:rsidRPr="005E28FC">
        <w:rPr>
          <w:lang w:eastAsia="de-DE"/>
        </w:rPr>
        <w:t>IALA Recommendation V-128;</w:t>
      </w:r>
    </w:p>
    <w:p w:rsidR="001A18B3" w:rsidRPr="00A5195E" w:rsidRDefault="00D55B0A" w:rsidP="00CB2ADB">
      <w:pPr>
        <w:pStyle w:val="ListParagraph"/>
        <w:numPr>
          <w:ilvl w:val="0"/>
          <w:numId w:val="18"/>
        </w:numPr>
        <w:rPr>
          <w:lang w:eastAsia="de-DE"/>
        </w:rPr>
      </w:pPr>
      <w:r>
        <w:rPr>
          <w:lang w:eastAsia="de-DE"/>
        </w:rPr>
        <w:t>IALA Guideline 1018.</w:t>
      </w:r>
    </w:p>
    <w:p w:rsidR="001A18B3" w:rsidRDefault="00D55B0A" w:rsidP="00427BA5">
      <w:pPr>
        <w:pStyle w:val="ListParagraph"/>
        <w:numPr>
          <w:ilvl w:val="0"/>
          <w:numId w:val="18"/>
        </w:numPr>
        <w:rPr>
          <w:ins w:id="176" w:author="Lilian Biber" w:date="2015-03-03T11:39:00Z"/>
          <w:lang w:eastAsia="de-DE"/>
        </w:rPr>
      </w:pPr>
      <w:r>
        <w:rPr>
          <w:lang w:eastAsia="de-DE"/>
        </w:rPr>
        <w:t>IALA Guideline 1070;</w:t>
      </w:r>
    </w:p>
    <w:p w:rsidR="00476D4C" w:rsidRPr="00476D4C" w:rsidRDefault="00476D4C" w:rsidP="00427BA5">
      <w:pPr>
        <w:pStyle w:val="ListParagraph"/>
        <w:numPr>
          <w:ilvl w:val="0"/>
          <w:numId w:val="18"/>
        </w:numPr>
        <w:rPr>
          <w:lang w:eastAsia="de-DE"/>
        </w:rPr>
      </w:pPr>
      <w:ins w:id="177" w:author="Lilian Biber" w:date="2015-03-03T11:39:00Z">
        <w:r>
          <w:rPr>
            <w:lang w:eastAsia="de-DE"/>
          </w:rPr>
          <w:t>IALA Recommendation V</w:t>
        </w:r>
      </w:ins>
      <w:ins w:id="178" w:author="Lilian Biber" w:date="2015-03-03T11:40:00Z">
        <w:r>
          <w:rPr>
            <w:lang w:eastAsia="de-DE"/>
          </w:rPr>
          <w:t>-</w:t>
        </w:r>
      </w:ins>
      <w:ins w:id="179" w:author="Lilian Biber" w:date="2015-03-03T11:39:00Z">
        <w:r>
          <w:rPr>
            <w:lang w:eastAsia="de-DE"/>
          </w:rPr>
          <w:t>103.</w:t>
        </w:r>
      </w:ins>
    </w:p>
    <w:p w:rsidR="001A18B3" w:rsidRPr="005E28FC" w:rsidRDefault="001A18B3" w:rsidP="00427BA5">
      <w:pPr>
        <w:rPr>
          <w:lang w:eastAsia="de-DE"/>
        </w:rPr>
      </w:pPr>
    </w:p>
    <w:p w:rsidR="001A18B3" w:rsidRPr="00A5195E" w:rsidRDefault="001A18B3">
      <w:pPr>
        <w:pStyle w:val="BodyTextIndent"/>
        <w:ind w:left="0"/>
        <w:jc w:val="both"/>
        <w:rPr>
          <w:lang w:val="en-GB"/>
          <w:rPrChange w:id="180" w:author="Lilian Biber" w:date="2015-03-03T10:42:00Z">
            <w:rPr/>
          </w:rPrChange>
        </w:rPr>
      </w:pPr>
    </w:p>
    <w:sectPr w:rsidR="001A18B3" w:rsidRPr="00A5195E" w:rsidSect="00586038">
      <w:headerReference w:type="default" r:id="rId16"/>
      <w:footerReference w:type="default" r:id="rId17"/>
      <w:headerReference w:type="first" r:id="rId18"/>
      <w:pgSz w:w="11906" w:h="16838" w:code="9"/>
      <w:pgMar w:top="1134" w:right="849" w:bottom="1134" w:left="1418" w:header="567" w:footer="567"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Lilian Biber" w:date="2015-03-03T11:42:00Z" w:initials="LB">
    <w:p w:rsidR="00586038" w:rsidRPr="00586038" w:rsidRDefault="00586038">
      <w:pPr>
        <w:pStyle w:val="CommentText"/>
        <w:rPr>
          <w:lang w:val="en-GB"/>
        </w:rPr>
      </w:pPr>
      <w:r>
        <w:rPr>
          <w:rStyle w:val="CommentReference"/>
        </w:rPr>
        <w:annotationRef/>
      </w:r>
      <w:r w:rsidRPr="00586038">
        <w:rPr>
          <w:lang w:val="en-GB"/>
        </w:rPr>
        <w:t>Guideline changed into model course with reference to council 59 decision, council report, para 8.3.2.</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6038" w:rsidRDefault="00586038" w:rsidP="009E1230">
      <w:r>
        <w:separator/>
      </w:r>
    </w:p>
  </w:endnote>
  <w:endnote w:type="continuationSeparator" w:id="0">
    <w:p w:rsidR="00586038" w:rsidRDefault="00586038"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old">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6038" w:rsidRPr="008136BC" w:rsidRDefault="00586038" w:rsidP="00870A1B">
    <w:pPr>
      <w:pStyle w:val="Footer"/>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F36F73">
      <w:rPr>
        <w:noProof/>
        <w:lang w:val="en-US"/>
      </w:rPr>
      <w:t>2</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F36F73">
      <w:rPr>
        <w:noProof/>
        <w:lang w:val="en-US"/>
      </w:rPr>
      <w:t>11</w:t>
    </w:r>
    <w:r w:rsidRPr="008136BC">
      <w:rPr>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6038" w:rsidRDefault="00586038" w:rsidP="009E1230">
      <w:r>
        <w:separator/>
      </w:r>
    </w:p>
  </w:footnote>
  <w:footnote w:type="continuationSeparator" w:id="0">
    <w:p w:rsidR="00586038" w:rsidRDefault="00586038" w:rsidP="009E1230">
      <w:r>
        <w:continuationSeparator/>
      </w:r>
    </w:p>
  </w:footnote>
  <w:footnote w:id="1">
    <w:p w:rsidR="00586038" w:rsidRPr="00EA5A97" w:rsidRDefault="00586038" w:rsidP="00586038">
      <w:pPr>
        <w:pStyle w:val="FootnoteText"/>
        <w:rPr>
          <w:lang w:val="en-US"/>
        </w:rPr>
      </w:pPr>
      <w:r>
        <w:rPr>
          <w:rStyle w:val="FootnoteReference"/>
        </w:rPr>
        <w:footnoteRef/>
      </w:r>
      <w:r w:rsidRPr="00586038">
        <w:rPr>
          <w:lang w:val="en-GB"/>
        </w:rPr>
        <w:t xml:space="preserve"> </w:t>
      </w:r>
      <w:r w:rsidRPr="00586038">
        <w:rPr>
          <w:sz w:val="16"/>
          <w:szCs w:val="16"/>
          <w:lang w:val="en-GB"/>
        </w:rPr>
        <w:t>Input document number, to be assigned by the Committee Secretary</w:t>
      </w:r>
    </w:p>
  </w:footnote>
  <w:footnote w:id="2">
    <w:p w:rsidR="00586038" w:rsidRPr="00037DF4" w:rsidRDefault="00586038" w:rsidP="00586038">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6038" w:rsidRPr="00C378FC" w:rsidRDefault="00586038" w:rsidP="008136BC">
    <w:pPr>
      <w:jc w:val="center"/>
      <w:rPr>
        <w:rFonts w:cs="Arial"/>
        <w:sz w:val="20"/>
        <w:szCs w:val="20"/>
        <w:highlight w:val="yellow"/>
      </w:rPr>
    </w:pPr>
    <w:r w:rsidRPr="00C378FC">
      <w:rPr>
        <w:rFonts w:cs="Arial"/>
        <w:sz w:val="20"/>
        <w:szCs w:val="20"/>
        <w:highlight w:val="yellow"/>
      </w:rPr>
      <w:t xml:space="preserve">Guideline #### – </w:t>
    </w:r>
    <w:r>
      <w:rPr>
        <w:rFonts w:cs="Arial"/>
        <w:sz w:val="20"/>
        <w:szCs w:val="20"/>
      </w:rPr>
      <w:t xml:space="preserve">Revalidation Process </w:t>
    </w:r>
    <w:r>
      <w:rPr>
        <w:sz w:val="20"/>
        <w:szCs w:val="20"/>
      </w:rPr>
      <w:t xml:space="preserve">for </w:t>
    </w:r>
    <w:r w:rsidRPr="00C378FC">
      <w:rPr>
        <w:sz w:val="20"/>
        <w:szCs w:val="20"/>
      </w:rPr>
      <w:t>VTS</w:t>
    </w:r>
    <w:r>
      <w:rPr>
        <w:sz w:val="20"/>
        <w:szCs w:val="20"/>
      </w:rPr>
      <w:t xml:space="preserve"> Personnel</w:t>
    </w:r>
  </w:p>
  <w:p w:rsidR="00586038" w:rsidRDefault="00586038" w:rsidP="008136BC">
    <w:pPr>
      <w:pBdr>
        <w:bottom w:val="single" w:sz="4" w:space="1" w:color="auto"/>
      </w:pBdr>
      <w:jc w:val="center"/>
    </w:pPr>
    <w:r>
      <w:rPr>
        <w:rFonts w:cs="Arial"/>
        <w:sz w:val="20"/>
        <w:highlight w:val="yellow"/>
      </w:rPr>
      <w:t xml:space="preserve">Date Issued - Revised </w:t>
    </w:r>
    <w:r w:rsidRPr="008136BC">
      <w:rPr>
        <w:rFonts w:cs="Arial"/>
        <w:sz w:val="20"/>
        <w:highlight w:val="yellow"/>
      </w:rPr>
      <w:t>[date – as required]</w:t>
    </w:r>
  </w:p>
  <w:p w:rsidR="00586038" w:rsidRDefault="00586038">
    <w:pPr>
      <w:rPr>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6038" w:rsidRDefault="00586038" w:rsidP="00F36F73">
    <w:pPr>
      <w:pStyle w:val="Header"/>
      <w:jc w:val="right"/>
    </w:pPr>
    <w:r>
      <w:t>VTS39-10.1.</w:t>
    </w:r>
    <w:r w:rsidR="00F36F73">
      <w:t>3</w:t>
    </w:r>
  </w:p>
  <w:p w:rsidR="00586038" w:rsidRDefault="00586038" w:rsidP="00C70EFE">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D4CAF136"/>
    <w:lvl w:ilvl="0">
      <w:start w:val="1"/>
      <w:numFmt w:val="lowerLetter"/>
      <w:pStyle w:val="ListNumber"/>
      <w:lvlText w:val="%1)"/>
      <w:lvlJc w:val="left"/>
      <w:pPr>
        <w:tabs>
          <w:tab w:val="num" w:pos="360"/>
        </w:tabs>
        <w:ind w:left="360" w:hanging="360"/>
      </w:pPr>
      <w:rPr>
        <w:rFonts w:cs="Times New Roman"/>
      </w:rPr>
    </w:lvl>
  </w:abstractNum>
  <w:abstractNum w:abstractNumId="1">
    <w:nsid w:val="03A21C71"/>
    <w:multiLevelType w:val="hybridMultilevel"/>
    <w:tmpl w:val="61E60816"/>
    <w:lvl w:ilvl="0" w:tplc="A156C9CC">
      <w:start w:val="1"/>
      <w:numFmt w:val="decimal"/>
      <w:pStyle w:val="Appendix"/>
      <w:lvlText w:val="APPENDIX %1"/>
      <w:lvlJc w:val="left"/>
      <w:pPr>
        <w:ind w:left="360" w:hanging="360"/>
      </w:pPr>
      <w:rPr>
        <w:rFonts w:ascii="Arial" w:hAnsi="Arial" w:cs="Times New Roman" w:hint="default"/>
        <w:b/>
        <w:i w:val="0"/>
        <w:sz w:val="28"/>
        <w:szCs w:val="28"/>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2">
    <w:nsid w:val="07BC66F4"/>
    <w:multiLevelType w:val="hybridMultilevel"/>
    <w:tmpl w:val="FD2AB8B2"/>
    <w:lvl w:ilvl="0" w:tplc="8F9E2C54">
      <w:start w:val="1"/>
      <w:numFmt w:val="bullet"/>
      <w:pStyle w:val="Bullet2"/>
      <w:lvlText w:val="-"/>
      <w:lvlJc w:val="left"/>
      <w:pPr>
        <w:ind w:left="1352" w:hanging="360"/>
      </w:pPr>
      <w:rPr>
        <w:rFonts w:ascii="Arial" w:hAnsi="Arial" w:hint="default"/>
      </w:rPr>
    </w:lvl>
    <w:lvl w:ilvl="1" w:tplc="08090003">
      <w:start w:val="1"/>
      <w:numFmt w:val="bullet"/>
      <w:lvlText w:val="o"/>
      <w:lvlJc w:val="left"/>
      <w:pPr>
        <w:tabs>
          <w:tab w:val="num" w:pos="2040"/>
        </w:tabs>
        <w:ind w:left="2040" w:hanging="360"/>
      </w:pPr>
      <w:rPr>
        <w:rFonts w:ascii="Courier New" w:hAnsi="Courier New" w:hint="default"/>
      </w:rPr>
    </w:lvl>
    <w:lvl w:ilvl="2" w:tplc="08090005">
      <w:start w:val="1"/>
      <w:numFmt w:val="bullet"/>
      <w:lvlText w:val=""/>
      <w:lvlJc w:val="left"/>
      <w:pPr>
        <w:tabs>
          <w:tab w:val="num" w:pos="2760"/>
        </w:tabs>
        <w:ind w:left="2760" w:hanging="360"/>
      </w:pPr>
      <w:rPr>
        <w:rFonts w:ascii="Wingdings" w:hAnsi="Wingdings" w:hint="default"/>
      </w:rPr>
    </w:lvl>
    <w:lvl w:ilvl="3" w:tplc="08090001">
      <w:start w:val="1"/>
      <w:numFmt w:val="bullet"/>
      <w:lvlText w:val=""/>
      <w:lvlJc w:val="left"/>
      <w:pPr>
        <w:tabs>
          <w:tab w:val="num" w:pos="3480"/>
        </w:tabs>
        <w:ind w:left="3480" w:hanging="360"/>
      </w:pPr>
      <w:rPr>
        <w:rFonts w:ascii="Symbol" w:hAnsi="Symbol" w:hint="default"/>
      </w:rPr>
    </w:lvl>
    <w:lvl w:ilvl="4" w:tplc="08090003">
      <w:start w:val="1"/>
      <w:numFmt w:val="bullet"/>
      <w:lvlText w:val="o"/>
      <w:lvlJc w:val="left"/>
      <w:pPr>
        <w:tabs>
          <w:tab w:val="num" w:pos="4200"/>
        </w:tabs>
        <w:ind w:left="4200" w:hanging="360"/>
      </w:pPr>
      <w:rPr>
        <w:rFonts w:ascii="Courier New" w:hAnsi="Courier New" w:hint="default"/>
      </w:rPr>
    </w:lvl>
    <w:lvl w:ilvl="5" w:tplc="08090005">
      <w:start w:val="1"/>
      <w:numFmt w:val="bullet"/>
      <w:lvlText w:val=""/>
      <w:lvlJc w:val="left"/>
      <w:pPr>
        <w:tabs>
          <w:tab w:val="num" w:pos="4920"/>
        </w:tabs>
        <w:ind w:left="4920" w:hanging="360"/>
      </w:pPr>
      <w:rPr>
        <w:rFonts w:ascii="Wingdings" w:hAnsi="Wingdings" w:hint="default"/>
      </w:rPr>
    </w:lvl>
    <w:lvl w:ilvl="6" w:tplc="08090001">
      <w:start w:val="1"/>
      <w:numFmt w:val="bullet"/>
      <w:lvlText w:val=""/>
      <w:lvlJc w:val="left"/>
      <w:pPr>
        <w:tabs>
          <w:tab w:val="num" w:pos="5640"/>
        </w:tabs>
        <w:ind w:left="5640" w:hanging="360"/>
      </w:pPr>
      <w:rPr>
        <w:rFonts w:ascii="Symbol" w:hAnsi="Symbol" w:hint="default"/>
      </w:rPr>
    </w:lvl>
    <w:lvl w:ilvl="7" w:tplc="08090003">
      <w:start w:val="1"/>
      <w:numFmt w:val="bullet"/>
      <w:lvlText w:val="o"/>
      <w:lvlJc w:val="left"/>
      <w:pPr>
        <w:tabs>
          <w:tab w:val="num" w:pos="6360"/>
        </w:tabs>
        <w:ind w:left="6360" w:hanging="360"/>
      </w:pPr>
      <w:rPr>
        <w:rFonts w:ascii="Courier New" w:hAnsi="Courier New" w:hint="default"/>
      </w:rPr>
    </w:lvl>
    <w:lvl w:ilvl="8" w:tplc="08090005">
      <w:start w:val="1"/>
      <w:numFmt w:val="bullet"/>
      <w:lvlText w:val=""/>
      <w:lvlJc w:val="left"/>
      <w:pPr>
        <w:tabs>
          <w:tab w:val="num" w:pos="7080"/>
        </w:tabs>
        <w:ind w:left="7080" w:hanging="360"/>
      </w:pPr>
      <w:rPr>
        <w:rFonts w:ascii="Wingdings" w:hAnsi="Wingdings" w:hint="default"/>
      </w:rPr>
    </w:lvl>
  </w:abstractNum>
  <w:abstractNum w:abstractNumId="3">
    <w:nsid w:val="095357E4"/>
    <w:multiLevelType w:val="hybridMultilevel"/>
    <w:tmpl w:val="5922CB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0B9395C"/>
    <w:multiLevelType w:val="hybridMultilevel"/>
    <w:tmpl w:val="78247E5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
    <w:nsid w:val="110C2F3E"/>
    <w:multiLevelType w:val="multilevel"/>
    <w:tmpl w:val="08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9C37E91"/>
    <w:multiLevelType w:val="multilevel"/>
    <w:tmpl w:val="1E702340"/>
    <w:lvl w:ilvl="0">
      <w:start w:val="1"/>
      <w:numFmt w:val="decimal"/>
      <w:lvlText w:val="%1"/>
      <w:lvlJc w:val="left"/>
      <w:pPr>
        <w:tabs>
          <w:tab w:val="num" w:pos="4679"/>
        </w:tabs>
        <w:ind w:left="4679" w:hanging="567"/>
      </w:pPr>
      <w:rPr>
        <w:rFonts w:cs="Times New Roman" w:hint="default"/>
      </w:rPr>
    </w:lvl>
    <w:lvl w:ilvl="1">
      <w:start w:val="1"/>
      <w:numFmt w:val="decimal"/>
      <w:lvlText w:val="%1.%2"/>
      <w:lvlJc w:val="left"/>
      <w:pPr>
        <w:tabs>
          <w:tab w:val="num" w:pos="851"/>
        </w:tabs>
        <w:ind w:left="851" w:hanging="851"/>
      </w:pPr>
      <w:rPr>
        <w:rFonts w:cs="Times New Roman" w:hint="default"/>
      </w:rPr>
    </w:lvl>
    <w:lvl w:ilvl="2">
      <w:start w:val="1"/>
      <w:numFmt w:val="decimal"/>
      <w:lvlText w:val="%1.%2.%3"/>
      <w:lvlJc w:val="left"/>
      <w:pPr>
        <w:tabs>
          <w:tab w:val="num" w:pos="992"/>
        </w:tabs>
        <w:ind w:left="992" w:hanging="992"/>
      </w:pPr>
      <w:rPr>
        <w:rFonts w:cs="Times New Roman" w:hint="default"/>
      </w:rPr>
    </w:lvl>
    <w:lvl w:ilvl="3">
      <w:start w:val="1"/>
      <w:numFmt w:val="decimal"/>
      <w:lvlText w:val="%1.%2.%3.%4"/>
      <w:lvlJc w:val="left"/>
      <w:pPr>
        <w:tabs>
          <w:tab w:val="num" w:pos="1134"/>
        </w:tabs>
        <w:ind w:left="1134" w:hanging="113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
    <w:nsid w:val="1E7E01D9"/>
    <w:multiLevelType w:val="hybridMultilevel"/>
    <w:tmpl w:val="0478BA32"/>
    <w:lvl w:ilvl="0" w:tplc="80B652C2">
      <w:start w:val="1"/>
      <w:numFmt w:val="decimal"/>
      <w:pStyle w:val="References"/>
      <w:lvlText w:val="[%1]"/>
      <w:lvlJc w:val="left"/>
      <w:pPr>
        <w:ind w:left="72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8">
    <w:nsid w:val="22414E63"/>
    <w:multiLevelType w:val="multilevel"/>
    <w:tmpl w:val="08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2967AC3"/>
    <w:multiLevelType w:val="hybridMultilevel"/>
    <w:tmpl w:val="98F8E086"/>
    <w:lvl w:ilvl="0" w:tplc="08130001">
      <w:start w:val="1"/>
      <w:numFmt w:val="bullet"/>
      <w:lvlText w:val=""/>
      <w:lvlJc w:val="left"/>
      <w:pPr>
        <w:ind w:left="2010" w:hanging="360"/>
      </w:pPr>
      <w:rPr>
        <w:rFonts w:ascii="Symbol" w:hAnsi="Symbol" w:hint="default"/>
      </w:rPr>
    </w:lvl>
    <w:lvl w:ilvl="1" w:tplc="08130003" w:tentative="1">
      <w:start w:val="1"/>
      <w:numFmt w:val="bullet"/>
      <w:lvlText w:val="o"/>
      <w:lvlJc w:val="left"/>
      <w:pPr>
        <w:ind w:left="2730" w:hanging="360"/>
      </w:pPr>
      <w:rPr>
        <w:rFonts w:ascii="Courier New" w:hAnsi="Courier New" w:cs="Courier New" w:hint="default"/>
      </w:rPr>
    </w:lvl>
    <w:lvl w:ilvl="2" w:tplc="08130005" w:tentative="1">
      <w:start w:val="1"/>
      <w:numFmt w:val="bullet"/>
      <w:lvlText w:val=""/>
      <w:lvlJc w:val="left"/>
      <w:pPr>
        <w:ind w:left="3450" w:hanging="360"/>
      </w:pPr>
      <w:rPr>
        <w:rFonts w:ascii="Wingdings" w:hAnsi="Wingdings" w:hint="default"/>
      </w:rPr>
    </w:lvl>
    <w:lvl w:ilvl="3" w:tplc="08130001" w:tentative="1">
      <w:start w:val="1"/>
      <w:numFmt w:val="bullet"/>
      <w:lvlText w:val=""/>
      <w:lvlJc w:val="left"/>
      <w:pPr>
        <w:ind w:left="4170" w:hanging="360"/>
      </w:pPr>
      <w:rPr>
        <w:rFonts w:ascii="Symbol" w:hAnsi="Symbol" w:hint="default"/>
      </w:rPr>
    </w:lvl>
    <w:lvl w:ilvl="4" w:tplc="08130003" w:tentative="1">
      <w:start w:val="1"/>
      <w:numFmt w:val="bullet"/>
      <w:lvlText w:val="o"/>
      <w:lvlJc w:val="left"/>
      <w:pPr>
        <w:ind w:left="4890" w:hanging="360"/>
      </w:pPr>
      <w:rPr>
        <w:rFonts w:ascii="Courier New" w:hAnsi="Courier New" w:cs="Courier New" w:hint="default"/>
      </w:rPr>
    </w:lvl>
    <w:lvl w:ilvl="5" w:tplc="08130005" w:tentative="1">
      <w:start w:val="1"/>
      <w:numFmt w:val="bullet"/>
      <w:lvlText w:val=""/>
      <w:lvlJc w:val="left"/>
      <w:pPr>
        <w:ind w:left="5610" w:hanging="360"/>
      </w:pPr>
      <w:rPr>
        <w:rFonts w:ascii="Wingdings" w:hAnsi="Wingdings" w:hint="default"/>
      </w:rPr>
    </w:lvl>
    <w:lvl w:ilvl="6" w:tplc="08130001" w:tentative="1">
      <w:start w:val="1"/>
      <w:numFmt w:val="bullet"/>
      <w:lvlText w:val=""/>
      <w:lvlJc w:val="left"/>
      <w:pPr>
        <w:ind w:left="6330" w:hanging="360"/>
      </w:pPr>
      <w:rPr>
        <w:rFonts w:ascii="Symbol" w:hAnsi="Symbol" w:hint="default"/>
      </w:rPr>
    </w:lvl>
    <w:lvl w:ilvl="7" w:tplc="08130003" w:tentative="1">
      <w:start w:val="1"/>
      <w:numFmt w:val="bullet"/>
      <w:lvlText w:val="o"/>
      <w:lvlJc w:val="left"/>
      <w:pPr>
        <w:ind w:left="7050" w:hanging="360"/>
      </w:pPr>
      <w:rPr>
        <w:rFonts w:ascii="Courier New" w:hAnsi="Courier New" w:cs="Courier New" w:hint="default"/>
      </w:rPr>
    </w:lvl>
    <w:lvl w:ilvl="8" w:tplc="08130005" w:tentative="1">
      <w:start w:val="1"/>
      <w:numFmt w:val="bullet"/>
      <w:lvlText w:val=""/>
      <w:lvlJc w:val="left"/>
      <w:pPr>
        <w:ind w:left="7770" w:hanging="360"/>
      </w:pPr>
      <w:rPr>
        <w:rFonts w:ascii="Wingdings" w:hAnsi="Wingdings" w:hint="default"/>
      </w:rPr>
    </w:lvl>
  </w:abstractNum>
  <w:abstractNum w:abstractNumId="10">
    <w:nsid w:val="254A4879"/>
    <w:multiLevelType w:val="multilevel"/>
    <w:tmpl w:val="04090023"/>
    <w:styleLink w:val="ArticleSection"/>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1">
    <w:nsid w:val="376301AE"/>
    <w:multiLevelType w:val="multilevel"/>
    <w:tmpl w:val="F202BAF8"/>
    <w:lvl w:ilvl="0">
      <w:start w:val="1"/>
      <w:numFmt w:val="decimal"/>
      <w:pStyle w:val="Heading1"/>
      <w:lvlText w:val="%1"/>
      <w:lvlJc w:val="left"/>
      <w:pPr>
        <w:tabs>
          <w:tab w:val="num" w:pos="567"/>
        </w:tabs>
        <w:ind w:left="567" w:hanging="567"/>
      </w:pPr>
      <w:rPr>
        <w:rFonts w:ascii="Arial" w:hAnsi="Arial" w:cs="Times New Roman" w:hint="default"/>
        <w:b/>
        <w:i w:val="0"/>
        <w:sz w:val="24"/>
      </w:rPr>
    </w:lvl>
    <w:lvl w:ilvl="1">
      <w:start w:val="1"/>
      <w:numFmt w:val="decimal"/>
      <w:pStyle w:val="Heading2"/>
      <w:lvlText w:val="%1.%2"/>
      <w:lvlJc w:val="left"/>
      <w:pPr>
        <w:tabs>
          <w:tab w:val="num" w:pos="851"/>
        </w:tabs>
        <w:ind w:left="851" w:hanging="851"/>
      </w:pPr>
      <w:rPr>
        <w:rFonts w:ascii="Arial" w:hAnsi="Arial" w:cs="Times New Roman" w:hint="default"/>
        <w:b/>
        <w:i w:val="0"/>
        <w:sz w:val="22"/>
      </w:rPr>
    </w:lvl>
    <w:lvl w:ilvl="2">
      <w:start w:val="1"/>
      <w:numFmt w:val="decimal"/>
      <w:pStyle w:val="Heading3"/>
      <w:lvlText w:val="%1.%2.%3"/>
      <w:lvlJc w:val="left"/>
      <w:pPr>
        <w:tabs>
          <w:tab w:val="num" w:pos="992"/>
        </w:tabs>
        <w:ind w:left="992" w:hanging="992"/>
      </w:pPr>
      <w:rPr>
        <w:rFonts w:ascii="Arial" w:hAnsi="Arial" w:cs="Times New Roman" w:hint="default"/>
        <w:b w:val="0"/>
        <w:i w:val="0"/>
        <w:sz w:val="22"/>
      </w:rPr>
    </w:lvl>
    <w:lvl w:ilvl="3">
      <w:start w:val="1"/>
      <w:numFmt w:val="decimal"/>
      <w:pStyle w:val="Heading4"/>
      <w:lvlText w:val="%1.%2.%3.%4"/>
      <w:lvlJc w:val="left"/>
      <w:pPr>
        <w:tabs>
          <w:tab w:val="num" w:pos="1134"/>
        </w:tabs>
        <w:ind w:left="1134" w:hanging="1134"/>
      </w:pPr>
      <w:rPr>
        <w:rFonts w:ascii="Arial" w:hAnsi="Arial" w:cs="Times New Roman" w:hint="default"/>
        <w:b w:val="0"/>
        <w:i w:val="0"/>
        <w:sz w:val="22"/>
      </w:rPr>
    </w:lvl>
    <w:lvl w:ilvl="4">
      <w:start w:val="1"/>
      <w:numFmt w:val="decimal"/>
      <w:pStyle w:val="Heading5"/>
      <w:lvlText w:val="%1.%2.%3.%4.%5."/>
      <w:lvlJc w:val="left"/>
      <w:pPr>
        <w:ind w:left="2232" w:hanging="792"/>
      </w:pPr>
      <w:rPr>
        <w:rFonts w:cs="Times New Roman" w:hint="default"/>
      </w:rPr>
    </w:lvl>
    <w:lvl w:ilvl="5">
      <w:start w:val="1"/>
      <w:numFmt w:val="decimal"/>
      <w:pStyle w:val="Heading6"/>
      <w:lvlText w:val="%1.%2.%3.%4.%5.%6."/>
      <w:lvlJc w:val="left"/>
      <w:pPr>
        <w:ind w:left="2736" w:hanging="936"/>
      </w:pPr>
      <w:rPr>
        <w:rFonts w:cs="Times New Roman" w:hint="default"/>
      </w:rPr>
    </w:lvl>
    <w:lvl w:ilvl="6">
      <w:start w:val="1"/>
      <w:numFmt w:val="decimal"/>
      <w:pStyle w:val="Heading7"/>
      <w:lvlText w:val="%1.%2.%3.%4.%5.%6.%7."/>
      <w:lvlJc w:val="left"/>
      <w:pPr>
        <w:ind w:left="3240" w:hanging="1080"/>
      </w:pPr>
      <w:rPr>
        <w:rFonts w:cs="Times New Roman" w:hint="default"/>
      </w:rPr>
    </w:lvl>
    <w:lvl w:ilvl="7">
      <w:start w:val="1"/>
      <w:numFmt w:val="decimal"/>
      <w:pStyle w:val="Heading8"/>
      <w:lvlText w:val="%1.%2.%3.%4.%5.%6.%7.%8."/>
      <w:lvlJc w:val="left"/>
      <w:pPr>
        <w:ind w:left="3744" w:hanging="1224"/>
      </w:pPr>
      <w:rPr>
        <w:rFonts w:cs="Times New Roman" w:hint="default"/>
      </w:rPr>
    </w:lvl>
    <w:lvl w:ilvl="8">
      <w:start w:val="1"/>
      <w:numFmt w:val="decimal"/>
      <w:pStyle w:val="Heading9"/>
      <w:lvlText w:val="%1.%2.%3.%4.%5.%6.%7.%8.%9."/>
      <w:lvlJc w:val="left"/>
      <w:pPr>
        <w:ind w:left="4320" w:hanging="1440"/>
      </w:pPr>
      <w:rPr>
        <w:rFonts w:cs="Times New Roman" w:hint="default"/>
      </w:rPr>
    </w:lvl>
  </w:abstractNum>
  <w:abstractNum w:abstractNumId="12">
    <w:nsid w:val="3C1A6D6B"/>
    <w:multiLevelType w:val="hybridMultilevel"/>
    <w:tmpl w:val="DFD484C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13">
    <w:nsid w:val="3E503A06"/>
    <w:multiLevelType w:val="hybridMultilevel"/>
    <w:tmpl w:val="5770D534"/>
    <w:lvl w:ilvl="0" w:tplc="08130001">
      <w:start w:val="1"/>
      <w:numFmt w:val="bullet"/>
      <w:lvlText w:val=""/>
      <w:lvlJc w:val="left"/>
      <w:pPr>
        <w:ind w:left="1944" w:hanging="360"/>
      </w:pPr>
      <w:rPr>
        <w:rFonts w:ascii="Symbol" w:hAnsi="Symbol" w:hint="default"/>
      </w:rPr>
    </w:lvl>
    <w:lvl w:ilvl="1" w:tplc="08130003" w:tentative="1">
      <w:start w:val="1"/>
      <w:numFmt w:val="bullet"/>
      <w:lvlText w:val="o"/>
      <w:lvlJc w:val="left"/>
      <w:pPr>
        <w:ind w:left="2664" w:hanging="360"/>
      </w:pPr>
      <w:rPr>
        <w:rFonts w:ascii="Courier New" w:hAnsi="Courier New" w:cs="Courier New" w:hint="default"/>
      </w:rPr>
    </w:lvl>
    <w:lvl w:ilvl="2" w:tplc="08130005" w:tentative="1">
      <w:start w:val="1"/>
      <w:numFmt w:val="bullet"/>
      <w:lvlText w:val=""/>
      <w:lvlJc w:val="left"/>
      <w:pPr>
        <w:ind w:left="3384" w:hanging="360"/>
      </w:pPr>
      <w:rPr>
        <w:rFonts w:ascii="Wingdings" w:hAnsi="Wingdings" w:hint="default"/>
      </w:rPr>
    </w:lvl>
    <w:lvl w:ilvl="3" w:tplc="08130001" w:tentative="1">
      <w:start w:val="1"/>
      <w:numFmt w:val="bullet"/>
      <w:lvlText w:val=""/>
      <w:lvlJc w:val="left"/>
      <w:pPr>
        <w:ind w:left="4104" w:hanging="360"/>
      </w:pPr>
      <w:rPr>
        <w:rFonts w:ascii="Symbol" w:hAnsi="Symbol" w:hint="default"/>
      </w:rPr>
    </w:lvl>
    <w:lvl w:ilvl="4" w:tplc="08130003" w:tentative="1">
      <w:start w:val="1"/>
      <w:numFmt w:val="bullet"/>
      <w:lvlText w:val="o"/>
      <w:lvlJc w:val="left"/>
      <w:pPr>
        <w:ind w:left="4824" w:hanging="360"/>
      </w:pPr>
      <w:rPr>
        <w:rFonts w:ascii="Courier New" w:hAnsi="Courier New" w:cs="Courier New" w:hint="default"/>
      </w:rPr>
    </w:lvl>
    <w:lvl w:ilvl="5" w:tplc="08130005" w:tentative="1">
      <w:start w:val="1"/>
      <w:numFmt w:val="bullet"/>
      <w:lvlText w:val=""/>
      <w:lvlJc w:val="left"/>
      <w:pPr>
        <w:ind w:left="5544" w:hanging="360"/>
      </w:pPr>
      <w:rPr>
        <w:rFonts w:ascii="Wingdings" w:hAnsi="Wingdings" w:hint="default"/>
      </w:rPr>
    </w:lvl>
    <w:lvl w:ilvl="6" w:tplc="08130001" w:tentative="1">
      <w:start w:val="1"/>
      <w:numFmt w:val="bullet"/>
      <w:lvlText w:val=""/>
      <w:lvlJc w:val="left"/>
      <w:pPr>
        <w:ind w:left="6264" w:hanging="360"/>
      </w:pPr>
      <w:rPr>
        <w:rFonts w:ascii="Symbol" w:hAnsi="Symbol" w:hint="default"/>
      </w:rPr>
    </w:lvl>
    <w:lvl w:ilvl="7" w:tplc="08130003" w:tentative="1">
      <w:start w:val="1"/>
      <w:numFmt w:val="bullet"/>
      <w:lvlText w:val="o"/>
      <w:lvlJc w:val="left"/>
      <w:pPr>
        <w:ind w:left="6984" w:hanging="360"/>
      </w:pPr>
      <w:rPr>
        <w:rFonts w:ascii="Courier New" w:hAnsi="Courier New" w:cs="Courier New" w:hint="default"/>
      </w:rPr>
    </w:lvl>
    <w:lvl w:ilvl="8" w:tplc="08130005" w:tentative="1">
      <w:start w:val="1"/>
      <w:numFmt w:val="bullet"/>
      <w:lvlText w:val=""/>
      <w:lvlJc w:val="left"/>
      <w:pPr>
        <w:ind w:left="7704" w:hanging="360"/>
      </w:pPr>
      <w:rPr>
        <w:rFonts w:ascii="Wingdings" w:hAnsi="Wingdings" w:hint="default"/>
      </w:rPr>
    </w:lvl>
  </w:abstractNum>
  <w:abstractNum w:abstractNumId="14">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vanish w:val="0"/>
        <w:color w:val="000000"/>
        <w:spacing w:val="0"/>
        <w:kern w:val="0"/>
        <w:position w:val="0"/>
        <w:u w:val="none"/>
        <w:vertAlign w:val="baseline"/>
      </w:rPr>
    </w:lvl>
    <w:lvl w:ilvl="1" w:tplc="08090019">
      <w:start w:val="1"/>
      <w:numFmt w:val="lowerLetter"/>
      <w:lvlText w:val="%2."/>
      <w:lvlJc w:val="left"/>
      <w:pPr>
        <w:ind w:left="8594" w:hanging="360"/>
      </w:pPr>
      <w:rPr>
        <w:rFonts w:cs="Times New Roman"/>
      </w:rPr>
    </w:lvl>
    <w:lvl w:ilvl="2" w:tplc="0809001B">
      <w:start w:val="1"/>
      <w:numFmt w:val="lowerRoman"/>
      <w:lvlText w:val="%3."/>
      <w:lvlJc w:val="right"/>
      <w:pPr>
        <w:ind w:left="9314" w:hanging="180"/>
      </w:pPr>
      <w:rPr>
        <w:rFonts w:cs="Times New Roman"/>
      </w:rPr>
    </w:lvl>
    <w:lvl w:ilvl="3" w:tplc="0809000F">
      <w:start w:val="1"/>
      <w:numFmt w:val="decimal"/>
      <w:lvlText w:val="%4."/>
      <w:lvlJc w:val="left"/>
      <w:pPr>
        <w:ind w:left="10034" w:hanging="360"/>
      </w:pPr>
      <w:rPr>
        <w:rFonts w:cs="Times New Roman"/>
      </w:rPr>
    </w:lvl>
    <w:lvl w:ilvl="4" w:tplc="08090019">
      <w:start w:val="1"/>
      <w:numFmt w:val="lowerLetter"/>
      <w:lvlText w:val="%5."/>
      <w:lvlJc w:val="left"/>
      <w:pPr>
        <w:ind w:left="10754" w:hanging="360"/>
      </w:pPr>
      <w:rPr>
        <w:rFonts w:cs="Times New Roman"/>
      </w:rPr>
    </w:lvl>
    <w:lvl w:ilvl="5" w:tplc="0809001B">
      <w:start w:val="1"/>
      <w:numFmt w:val="lowerRoman"/>
      <w:lvlText w:val="%6."/>
      <w:lvlJc w:val="right"/>
      <w:pPr>
        <w:ind w:left="11474" w:hanging="180"/>
      </w:pPr>
      <w:rPr>
        <w:rFonts w:cs="Times New Roman"/>
      </w:rPr>
    </w:lvl>
    <w:lvl w:ilvl="6" w:tplc="0809000F">
      <w:start w:val="1"/>
      <w:numFmt w:val="decimal"/>
      <w:lvlText w:val="%7."/>
      <w:lvlJc w:val="left"/>
      <w:pPr>
        <w:ind w:left="12194" w:hanging="360"/>
      </w:pPr>
      <w:rPr>
        <w:rFonts w:cs="Times New Roman"/>
      </w:rPr>
    </w:lvl>
    <w:lvl w:ilvl="7" w:tplc="08090019">
      <w:start w:val="1"/>
      <w:numFmt w:val="lowerLetter"/>
      <w:lvlText w:val="%8."/>
      <w:lvlJc w:val="left"/>
      <w:pPr>
        <w:ind w:left="12914" w:hanging="360"/>
      </w:pPr>
      <w:rPr>
        <w:rFonts w:cs="Times New Roman"/>
      </w:rPr>
    </w:lvl>
    <w:lvl w:ilvl="8" w:tplc="0809001B">
      <w:start w:val="1"/>
      <w:numFmt w:val="lowerRoman"/>
      <w:lvlText w:val="%9."/>
      <w:lvlJc w:val="right"/>
      <w:pPr>
        <w:ind w:left="13634" w:hanging="180"/>
      </w:pPr>
      <w:rPr>
        <w:rFonts w:cs="Times New Roman"/>
      </w:rPr>
    </w:lvl>
  </w:abstractNum>
  <w:abstractNum w:abstractNumId="15">
    <w:nsid w:val="3E7D735B"/>
    <w:multiLevelType w:val="hybridMultilevel"/>
    <w:tmpl w:val="5846E8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BC63137"/>
    <w:multiLevelType w:val="hybridMultilevel"/>
    <w:tmpl w:val="D0282AAA"/>
    <w:lvl w:ilvl="0" w:tplc="313885EE">
      <w:start w:val="1"/>
      <w:numFmt w:val="bullet"/>
      <w:pStyle w:val="Bullet1"/>
      <w:lvlText w:val=""/>
      <w:lvlJc w:val="left"/>
      <w:pPr>
        <w:tabs>
          <w:tab w:val="num" w:pos="720"/>
        </w:tabs>
        <w:ind w:left="720" w:hanging="360"/>
      </w:pPr>
      <w:rPr>
        <w:rFonts w:ascii="Symbol" w:hAnsi="Symbol" w:hint="default"/>
      </w:rPr>
    </w:lvl>
    <w:lvl w:ilvl="1" w:tplc="780CFF9A">
      <w:start w:val="1"/>
      <w:numFmt w:val="bullet"/>
      <w:lvlText w:val="o"/>
      <w:lvlJc w:val="left"/>
      <w:pPr>
        <w:tabs>
          <w:tab w:val="num" w:pos="1440"/>
        </w:tabs>
        <w:ind w:left="1440" w:hanging="360"/>
      </w:pPr>
      <w:rPr>
        <w:rFonts w:ascii="Courier New" w:hAnsi="Courier New" w:hint="default"/>
      </w:rPr>
    </w:lvl>
    <w:lvl w:ilvl="2" w:tplc="6C3A6790">
      <w:start w:val="1"/>
      <w:numFmt w:val="bullet"/>
      <w:lvlText w:val=""/>
      <w:lvlJc w:val="left"/>
      <w:pPr>
        <w:tabs>
          <w:tab w:val="num" w:pos="2160"/>
        </w:tabs>
        <w:ind w:left="2160" w:hanging="360"/>
      </w:pPr>
      <w:rPr>
        <w:rFonts w:ascii="Wingdings" w:hAnsi="Wingdings" w:hint="default"/>
      </w:rPr>
    </w:lvl>
    <w:lvl w:ilvl="3" w:tplc="63342F36">
      <w:start w:val="1"/>
      <w:numFmt w:val="bullet"/>
      <w:lvlText w:val=""/>
      <w:lvlJc w:val="left"/>
      <w:pPr>
        <w:tabs>
          <w:tab w:val="num" w:pos="2880"/>
        </w:tabs>
        <w:ind w:left="2880" w:hanging="360"/>
      </w:pPr>
      <w:rPr>
        <w:rFonts w:ascii="Symbol" w:hAnsi="Symbol" w:hint="default"/>
      </w:rPr>
    </w:lvl>
    <w:lvl w:ilvl="4" w:tplc="824042B2">
      <w:start w:val="1"/>
      <w:numFmt w:val="bullet"/>
      <w:lvlText w:val="o"/>
      <w:lvlJc w:val="left"/>
      <w:pPr>
        <w:tabs>
          <w:tab w:val="num" w:pos="3600"/>
        </w:tabs>
        <w:ind w:left="3600" w:hanging="360"/>
      </w:pPr>
      <w:rPr>
        <w:rFonts w:ascii="Courier New" w:hAnsi="Courier New" w:hint="default"/>
      </w:rPr>
    </w:lvl>
    <w:lvl w:ilvl="5" w:tplc="375C40AC">
      <w:start w:val="1"/>
      <w:numFmt w:val="bullet"/>
      <w:lvlText w:val=""/>
      <w:lvlJc w:val="left"/>
      <w:pPr>
        <w:tabs>
          <w:tab w:val="num" w:pos="4320"/>
        </w:tabs>
        <w:ind w:left="4320" w:hanging="360"/>
      </w:pPr>
      <w:rPr>
        <w:rFonts w:ascii="Wingdings" w:hAnsi="Wingdings" w:hint="default"/>
      </w:rPr>
    </w:lvl>
    <w:lvl w:ilvl="6" w:tplc="8AB0FC9C">
      <w:start w:val="1"/>
      <w:numFmt w:val="bullet"/>
      <w:lvlText w:val=""/>
      <w:lvlJc w:val="left"/>
      <w:pPr>
        <w:tabs>
          <w:tab w:val="num" w:pos="5040"/>
        </w:tabs>
        <w:ind w:left="5040" w:hanging="360"/>
      </w:pPr>
      <w:rPr>
        <w:rFonts w:ascii="Symbol" w:hAnsi="Symbol" w:hint="default"/>
      </w:rPr>
    </w:lvl>
    <w:lvl w:ilvl="7" w:tplc="A2E494AC">
      <w:start w:val="1"/>
      <w:numFmt w:val="bullet"/>
      <w:lvlText w:val="o"/>
      <w:lvlJc w:val="left"/>
      <w:pPr>
        <w:tabs>
          <w:tab w:val="num" w:pos="5760"/>
        </w:tabs>
        <w:ind w:left="5760" w:hanging="360"/>
      </w:pPr>
      <w:rPr>
        <w:rFonts w:ascii="Courier New" w:hAnsi="Courier New" w:hint="default"/>
      </w:rPr>
    </w:lvl>
    <w:lvl w:ilvl="8" w:tplc="16A63484">
      <w:start w:val="1"/>
      <w:numFmt w:val="bullet"/>
      <w:lvlText w:val=""/>
      <w:lvlJc w:val="left"/>
      <w:pPr>
        <w:tabs>
          <w:tab w:val="num" w:pos="6480"/>
        </w:tabs>
        <w:ind w:left="6480" w:hanging="360"/>
      </w:pPr>
      <w:rPr>
        <w:rFonts w:ascii="Wingdings" w:hAnsi="Wingdings" w:hint="default"/>
      </w:rPr>
    </w:lvl>
  </w:abstractNum>
  <w:abstractNum w:abstractNumId="17">
    <w:nsid w:val="51B55D23"/>
    <w:multiLevelType w:val="multilevel"/>
    <w:tmpl w:val="A36E1D10"/>
    <w:lvl w:ilvl="0">
      <w:start w:val="1"/>
      <w:numFmt w:val="decimal"/>
      <w:pStyle w:val="Table"/>
      <w:lvlText w:val="Table %1"/>
      <w:lvlJc w:val="left"/>
      <w:pPr>
        <w:tabs>
          <w:tab w:val="num" w:pos="1134"/>
        </w:tabs>
        <w:ind w:left="1134" w:hanging="1134"/>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nsid w:val="573E2B89"/>
    <w:multiLevelType w:val="multilevel"/>
    <w:tmpl w:val="058AE1F2"/>
    <w:lvl w:ilvl="0">
      <w:start w:val="1"/>
      <w:numFmt w:val="decimal"/>
      <w:lvlText w:val="%1"/>
      <w:lvlJc w:val="left"/>
      <w:pPr>
        <w:tabs>
          <w:tab w:val="num" w:pos="1701"/>
        </w:tabs>
        <w:ind w:left="1701" w:hanging="567"/>
      </w:pPr>
      <w:rPr>
        <w:rFonts w:ascii="Arial" w:hAnsi="Arial" w:cs="Times New Roman" w:hint="default"/>
        <w:b w:val="0"/>
        <w:i w:val="0"/>
        <w:sz w:val="22"/>
        <w:szCs w:val="22"/>
      </w:rPr>
    </w:lvl>
    <w:lvl w:ilvl="1">
      <w:start w:val="1"/>
      <w:numFmt w:val="lowerLetter"/>
      <w:lvlText w:val="%2"/>
      <w:lvlJc w:val="left"/>
      <w:pPr>
        <w:tabs>
          <w:tab w:val="num" w:pos="2268"/>
        </w:tabs>
        <w:ind w:left="2268" w:hanging="567"/>
      </w:pPr>
      <w:rPr>
        <w:rFonts w:ascii="Arial" w:hAnsi="Arial" w:cs="Times New Roman" w:hint="default"/>
        <w:b w:val="0"/>
        <w:i w:val="0"/>
        <w:sz w:val="22"/>
        <w:szCs w:val="22"/>
      </w:rPr>
    </w:lvl>
    <w:lvl w:ilvl="2">
      <w:start w:val="1"/>
      <w:numFmt w:val="lowerRoman"/>
      <w:pStyle w:val="List1indent2"/>
      <w:lvlText w:val="%3"/>
      <w:lvlJc w:val="left"/>
      <w:pPr>
        <w:tabs>
          <w:tab w:val="num" w:pos="1701"/>
        </w:tabs>
        <w:ind w:left="1134"/>
      </w:pPr>
      <w:rPr>
        <w:rFonts w:ascii="Arial" w:hAnsi="Arial" w:cs="Times New Roman" w:hint="default"/>
        <w:b w:val="0"/>
        <w:i w:val="0"/>
        <w:sz w:val="22"/>
        <w:szCs w:val="22"/>
      </w:rPr>
    </w:lvl>
    <w:lvl w:ilvl="3">
      <w:start w:val="1"/>
      <w:numFmt w:val="decimal"/>
      <w:lvlText w:val="(%4)"/>
      <w:lvlJc w:val="left"/>
      <w:pPr>
        <w:tabs>
          <w:tab w:val="num" w:pos="3141"/>
        </w:tabs>
        <w:ind w:left="3141" w:hanging="360"/>
      </w:pPr>
      <w:rPr>
        <w:rFonts w:cs="Times New Roman" w:hint="default"/>
      </w:rPr>
    </w:lvl>
    <w:lvl w:ilvl="4">
      <w:start w:val="1"/>
      <w:numFmt w:val="lowerLetter"/>
      <w:lvlText w:val="(%5)"/>
      <w:lvlJc w:val="left"/>
      <w:pPr>
        <w:tabs>
          <w:tab w:val="num" w:pos="3501"/>
        </w:tabs>
        <w:ind w:left="3501" w:hanging="360"/>
      </w:pPr>
      <w:rPr>
        <w:rFonts w:cs="Times New Roman" w:hint="default"/>
      </w:rPr>
    </w:lvl>
    <w:lvl w:ilvl="5">
      <w:start w:val="1"/>
      <w:numFmt w:val="lowerRoman"/>
      <w:lvlText w:val="(%6)"/>
      <w:lvlJc w:val="left"/>
      <w:pPr>
        <w:tabs>
          <w:tab w:val="num" w:pos="3861"/>
        </w:tabs>
        <w:ind w:left="3861" w:hanging="360"/>
      </w:pPr>
      <w:rPr>
        <w:rFonts w:cs="Times New Roman" w:hint="default"/>
      </w:rPr>
    </w:lvl>
    <w:lvl w:ilvl="6">
      <w:start w:val="1"/>
      <w:numFmt w:val="decimal"/>
      <w:lvlText w:val="%7."/>
      <w:lvlJc w:val="left"/>
      <w:pPr>
        <w:tabs>
          <w:tab w:val="num" w:pos="4221"/>
        </w:tabs>
        <w:ind w:left="4221" w:hanging="360"/>
      </w:pPr>
      <w:rPr>
        <w:rFonts w:cs="Times New Roman" w:hint="default"/>
      </w:rPr>
    </w:lvl>
    <w:lvl w:ilvl="7">
      <w:start w:val="1"/>
      <w:numFmt w:val="lowerLetter"/>
      <w:lvlText w:val="%8."/>
      <w:lvlJc w:val="left"/>
      <w:pPr>
        <w:tabs>
          <w:tab w:val="num" w:pos="4581"/>
        </w:tabs>
        <w:ind w:left="4581" w:hanging="360"/>
      </w:pPr>
      <w:rPr>
        <w:rFonts w:cs="Times New Roman" w:hint="default"/>
      </w:rPr>
    </w:lvl>
    <w:lvl w:ilvl="8">
      <w:start w:val="1"/>
      <w:numFmt w:val="lowerRoman"/>
      <w:lvlText w:val="%9."/>
      <w:lvlJc w:val="left"/>
      <w:pPr>
        <w:tabs>
          <w:tab w:val="num" w:pos="4941"/>
        </w:tabs>
        <w:ind w:left="4941" w:hanging="360"/>
      </w:pPr>
      <w:rPr>
        <w:rFonts w:cs="Times New Roman" w:hint="default"/>
      </w:rPr>
    </w:lvl>
  </w:abstractNum>
  <w:abstractNum w:abstractNumId="19">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Times New Roman" w:hint="default"/>
        <w:b w:val="0"/>
        <w:i/>
        <w:sz w:val="22"/>
      </w:rPr>
    </w:lvl>
  </w:abstractNum>
  <w:abstractNum w:abstractNumId="20">
    <w:nsid w:val="71186350"/>
    <w:multiLevelType w:val="hybridMultilevel"/>
    <w:tmpl w:val="816ED47A"/>
    <w:lvl w:ilvl="0" w:tplc="4572A73C">
      <w:start w:val="1"/>
      <w:numFmt w:val="bullet"/>
      <w:lvlText w:val=""/>
      <w:lvlJc w:val="left"/>
      <w:pPr>
        <w:ind w:left="720" w:hanging="360"/>
      </w:pPr>
      <w:rPr>
        <w:rFonts w:ascii="Symbol" w:hAnsi="Symbol" w:hint="default"/>
      </w:rPr>
    </w:lvl>
    <w:lvl w:ilvl="1" w:tplc="4D2E3750" w:tentative="1">
      <w:start w:val="1"/>
      <w:numFmt w:val="bullet"/>
      <w:lvlText w:val="o"/>
      <w:lvlJc w:val="left"/>
      <w:pPr>
        <w:ind w:left="1440" w:hanging="360"/>
      </w:pPr>
      <w:rPr>
        <w:rFonts w:ascii="Courier New" w:hAnsi="Courier New" w:cs="Courier New" w:hint="default"/>
      </w:rPr>
    </w:lvl>
    <w:lvl w:ilvl="2" w:tplc="7DE43512" w:tentative="1">
      <w:start w:val="1"/>
      <w:numFmt w:val="bullet"/>
      <w:lvlText w:val=""/>
      <w:lvlJc w:val="left"/>
      <w:pPr>
        <w:ind w:left="2160" w:hanging="360"/>
      </w:pPr>
      <w:rPr>
        <w:rFonts w:ascii="Wingdings" w:hAnsi="Wingdings" w:hint="default"/>
      </w:rPr>
    </w:lvl>
    <w:lvl w:ilvl="3" w:tplc="537C21D8" w:tentative="1">
      <w:start w:val="1"/>
      <w:numFmt w:val="bullet"/>
      <w:lvlText w:val=""/>
      <w:lvlJc w:val="left"/>
      <w:pPr>
        <w:ind w:left="2880" w:hanging="360"/>
      </w:pPr>
      <w:rPr>
        <w:rFonts w:ascii="Symbol" w:hAnsi="Symbol" w:hint="default"/>
      </w:rPr>
    </w:lvl>
    <w:lvl w:ilvl="4" w:tplc="DD0CCEE8" w:tentative="1">
      <w:start w:val="1"/>
      <w:numFmt w:val="bullet"/>
      <w:lvlText w:val="o"/>
      <w:lvlJc w:val="left"/>
      <w:pPr>
        <w:ind w:left="3600" w:hanging="360"/>
      </w:pPr>
      <w:rPr>
        <w:rFonts w:ascii="Courier New" w:hAnsi="Courier New" w:cs="Courier New" w:hint="default"/>
      </w:rPr>
    </w:lvl>
    <w:lvl w:ilvl="5" w:tplc="3EDC0140" w:tentative="1">
      <w:start w:val="1"/>
      <w:numFmt w:val="bullet"/>
      <w:lvlText w:val=""/>
      <w:lvlJc w:val="left"/>
      <w:pPr>
        <w:ind w:left="4320" w:hanging="360"/>
      </w:pPr>
      <w:rPr>
        <w:rFonts w:ascii="Wingdings" w:hAnsi="Wingdings" w:hint="default"/>
      </w:rPr>
    </w:lvl>
    <w:lvl w:ilvl="6" w:tplc="69B48270" w:tentative="1">
      <w:start w:val="1"/>
      <w:numFmt w:val="bullet"/>
      <w:lvlText w:val=""/>
      <w:lvlJc w:val="left"/>
      <w:pPr>
        <w:ind w:left="5040" w:hanging="360"/>
      </w:pPr>
      <w:rPr>
        <w:rFonts w:ascii="Symbol" w:hAnsi="Symbol" w:hint="default"/>
      </w:rPr>
    </w:lvl>
    <w:lvl w:ilvl="7" w:tplc="AA9230F6" w:tentative="1">
      <w:start w:val="1"/>
      <w:numFmt w:val="bullet"/>
      <w:lvlText w:val="o"/>
      <w:lvlJc w:val="left"/>
      <w:pPr>
        <w:ind w:left="5760" w:hanging="360"/>
      </w:pPr>
      <w:rPr>
        <w:rFonts w:ascii="Courier New" w:hAnsi="Courier New" w:cs="Courier New" w:hint="default"/>
      </w:rPr>
    </w:lvl>
    <w:lvl w:ilvl="8" w:tplc="9ACC0ABC" w:tentative="1">
      <w:start w:val="1"/>
      <w:numFmt w:val="bullet"/>
      <w:lvlText w:val=""/>
      <w:lvlJc w:val="left"/>
      <w:pPr>
        <w:ind w:left="6480" w:hanging="360"/>
      </w:pPr>
      <w:rPr>
        <w:rFonts w:ascii="Wingdings" w:hAnsi="Wingdings" w:hint="default"/>
      </w:rPr>
    </w:lvl>
  </w:abstractNum>
  <w:abstractNum w:abstractNumId="21">
    <w:nsid w:val="76D64DA6"/>
    <w:multiLevelType w:val="hybridMultilevel"/>
    <w:tmpl w:val="BACCD95E"/>
    <w:lvl w:ilvl="0" w:tplc="EF2E6AF8">
      <w:start w:val="1"/>
      <w:numFmt w:val="bullet"/>
      <w:pStyle w:val="Bullet3"/>
      <w:lvlText w:val=""/>
      <w:lvlJc w:val="left"/>
      <w:pPr>
        <w:tabs>
          <w:tab w:val="num" w:pos="1560"/>
        </w:tabs>
        <w:ind w:left="1560" w:hanging="360"/>
      </w:pPr>
      <w:rPr>
        <w:rFonts w:ascii="Wingdings" w:hAnsi="Wingdings" w:hint="default"/>
      </w:rPr>
    </w:lvl>
    <w:lvl w:ilvl="1" w:tplc="247C1CA6">
      <w:start w:val="1"/>
      <w:numFmt w:val="bullet"/>
      <w:lvlText w:val="o"/>
      <w:lvlJc w:val="left"/>
      <w:pPr>
        <w:tabs>
          <w:tab w:val="num" w:pos="1440"/>
        </w:tabs>
        <w:ind w:left="1440" w:hanging="360"/>
      </w:pPr>
      <w:rPr>
        <w:rFonts w:ascii="Courier New" w:hAnsi="Courier New" w:hint="default"/>
      </w:rPr>
    </w:lvl>
    <w:lvl w:ilvl="2" w:tplc="61CAF1C4">
      <w:start w:val="1"/>
      <w:numFmt w:val="bullet"/>
      <w:lvlText w:val=""/>
      <w:lvlJc w:val="left"/>
      <w:pPr>
        <w:tabs>
          <w:tab w:val="num" w:pos="2160"/>
        </w:tabs>
        <w:ind w:left="2160" w:hanging="360"/>
      </w:pPr>
      <w:rPr>
        <w:rFonts w:ascii="Wingdings" w:hAnsi="Wingdings" w:hint="default"/>
      </w:rPr>
    </w:lvl>
    <w:lvl w:ilvl="3" w:tplc="6F1A95DE">
      <w:start w:val="1"/>
      <w:numFmt w:val="bullet"/>
      <w:lvlText w:val=""/>
      <w:lvlJc w:val="left"/>
      <w:pPr>
        <w:tabs>
          <w:tab w:val="num" w:pos="2880"/>
        </w:tabs>
        <w:ind w:left="2880" w:hanging="360"/>
      </w:pPr>
      <w:rPr>
        <w:rFonts w:ascii="Symbol" w:hAnsi="Symbol" w:hint="default"/>
      </w:rPr>
    </w:lvl>
    <w:lvl w:ilvl="4" w:tplc="E4368552">
      <w:start w:val="1"/>
      <w:numFmt w:val="bullet"/>
      <w:lvlText w:val="o"/>
      <w:lvlJc w:val="left"/>
      <w:pPr>
        <w:tabs>
          <w:tab w:val="num" w:pos="3600"/>
        </w:tabs>
        <w:ind w:left="3600" w:hanging="360"/>
      </w:pPr>
      <w:rPr>
        <w:rFonts w:ascii="Courier New" w:hAnsi="Courier New" w:hint="default"/>
      </w:rPr>
    </w:lvl>
    <w:lvl w:ilvl="5" w:tplc="020AAC94">
      <w:start w:val="1"/>
      <w:numFmt w:val="bullet"/>
      <w:lvlText w:val=""/>
      <w:lvlJc w:val="left"/>
      <w:pPr>
        <w:tabs>
          <w:tab w:val="num" w:pos="4320"/>
        </w:tabs>
        <w:ind w:left="4320" w:hanging="360"/>
      </w:pPr>
      <w:rPr>
        <w:rFonts w:ascii="Wingdings" w:hAnsi="Wingdings" w:hint="default"/>
      </w:rPr>
    </w:lvl>
    <w:lvl w:ilvl="6" w:tplc="53847844">
      <w:start w:val="1"/>
      <w:numFmt w:val="bullet"/>
      <w:lvlText w:val=""/>
      <w:lvlJc w:val="left"/>
      <w:pPr>
        <w:tabs>
          <w:tab w:val="num" w:pos="5040"/>
        </w:tabs>
        <w:ind w:left="5040" w:hanging="360"/>
      </w:pPr>
      <w:rPr>
        <w:rFonts w:ascii="Symbol" w:hAnsi="Symbol" w:hint="default"/>
      </w:rPr>
    </w:lvl>
    <w:lvl w:ilvl="7" w:tplc="55448860">
      <w:start w:val="1"/>
      <w:numFmt w:val="bullet"/>
      <w:lvlText w:val="o"/>
      <w:lvlJc w:val="left"/>
      <w:pPr>
        <w:tabs>
          <w:tab w:val="num" w:pos="5760"/>
        </w:tabs>
        <w:ind w:left="5760" w:hanging="360"/>
      </w:pPr>
      <w:rPr>
        <w:rFonts w:ascii="Courier New" w:hAnsi="Courier New" w:hint="default"/>
      </w:rPr>
    </w:lvl>
    <w:lvl w:ilvl="8" w:tplc="497A5A28">
      <w:start w:val="1"/>
      <w:numFmt w:val="bullet"/>
      <w:lvlText w:val=""/>
      <w:lvlJc w:val="left"/>
      <w:pPr>
        <w:tabs>
          <w:tab w:val="num" w:pos="6480"/>
        </w:tabs>
        <w:ind w:left="6480" w:hanging="360"/>
      </w:pPr>
      <w:rPr>
        <w:rFonts w:ascii="Wingdings" w:hAnsi="Wingdings" w:hint="default"/>
      </w:rPr>
    </w:lvl>
  </w:abstractNum>
  <w:abstractNum w:abstractNumId="22">
    <w:nsid w:val="78BA4B1E"/>
    <w:multiLevelType w:val="multilevel"/>
    <w:tmpl w:val="FE6C3A72"/>
    <w:lvl w:ilvl="0">
      <w:start w:val="1"/>
      <w:numFmt w:val="decimal"/>
      <w:pStyle w:val="List1"/>
      <w:lvlText w:val="%1"/>
      <w:lvlJc w:val="left"/>
      <w:pPr>
        <w:tabs>
          <w:tab w:val="num" w:pos="567"/>
        </w:tabs>
        <w:ind w:left="567" w:hanging="567"/>
      </w:pPr>
      <w:rPr>
        <w:rFonts w:ascii="Arial" w:hAnsi="Arial" w:cs="Times New Roman" w:hint="default"/>
        <w:b w:val="0"/>
        <w:i w:val="0"/>
        <w:sz w:val="22"/>
        <w:szCs w:val="22"/>
      </w:rPr>
    </w:lvl>
    <w:lvl w:ilvl="1">
      <w:start w:val="1"/>
      <w:numFmt w:val="lowerLetter"/>
      <w:pStyle w:val="List1indent"/>
      <w:lvlText w:val="%2"/>
      <w:lvlJc w:val="left"/>
      <w:pPr>
        <w:tabs>
          <w:tab w:val="num" w:pos="993"/>
        </w:tabs>
        <w:ind w:left="993" w:hanging="567"/>
      </w:pPr>
      <w:rPr>
        <w:rFonts w:ascii="Arial" w:hAnsi="Arial" w:cs="Times New Roman" w:hint="default"/>
        <w:b w:val="0"/>
        <w:i w:val="0"/>
        <w:sz w:val="22"/>
        <w:szCs w:val="22"/>
      </w:rPr>
    </w:lvl>
    <w:lvl w:ilvl="2">
      <w:start w:val="1"/>
      <w:numFmt w:val="lowerRoman"/>
      <w:lvlText w:val="%3)"/>
      <w:lvlJc w:val="left"/>
      <w:pPr>
        <w:tabs>
          <w:tab w:val="num" w:pos="1647"/>
        </w:tabs>
        <w:ind w:left="1647" w:hanging="360"/>
      </w:pPr>
      <w:rPr>
        <w:rFonts w:cs="Times New Roman" w:hint="default"/>
      </w:rPr>
    </w:lvl>
    <w:lvl w:ilvl="3">
      <w:start w:val="1"/>
      <w:numFmt w:val="decimal"/>
      <w:lvlText w:val="(%4)"/>
      <w:lvlJc w:val="left"/>
      <w:pPr>
        <w:tabs>
          <w:tab w:val="num" w:pos="2007"/>
        </w:tabs>
        <w:ind w:left="2007" w:hanging="360"/>
      </w:pPr>
      <w:rPr>
        <w:rFonts w:cs="Times New Roman" w:hint="default"/>
      </w:rPr>
    </w:lvl>
    <w:lvl w:ilvl="4">
      <w:start w:val="1"/>
      <w:numFmt w:val="lowerLetter"/>
      <w:lvlText w:val="(%5)"/>
      <w:lvlJc w:val="left"/>
      <w:pPr>
        <w:tabs>
          <w:tab w:val="num" w:pos="2367"/>
        </w:tabs>
        <w:ind w:left="2367" w:hanging="360"/>
      </w:pPr>
      <w:rPr>
        <w:rFonts w:cs="Times New Roman" w:hint="default"/>
      </w:rPr>
    </w:lvl>
    <w:lvl w:ilvl="5">
      <w:start w:val="1"/>
      <w:numFmt w:val="lowerRoman"/>
      <w:lvlText w:val="(%6)"/>
      <w:lvlJc w:val="left"/>
      <w:pPr>
        <w:tabs>
          <w:tab w:val="num" w:pos="2727"/>
        </w:tabs>
        <w:ind w:left="2727" w:hanging="360"/>
      </w:pPr>
      <w:rPr>
        <w:rFonts w:cs="Times New Roman" w:hint="default"/>
      </w:rPr>
    </w:lvl>
    <w:lvl w:ilvl="6">
      <w:start w:val="1"/>
      <w:numFmt w:val="decimal"/>
      <w:lvlText w:val="%7."/>
      <w:lvlJc w:val="left"/>
      <w:pPr>
        <w:tabs>
          <w:tab w:val="num" w:pos="3087"/>
        </w:tabs>
        <w:ind w:left="3087" w:hanging="360"/>
      </w:pPr>
      <w:rPr>
        <w:rFonts w:cs="Times New Roman" w:hint="default"/>
      </w:rPr>
    </w:lvl>
    <w:lvl w:ilvl="7">
      <w:start w:val="1"/>
      <w:numFmt w:val="lowerLetter"/>
      <w:lvlText w:val="%8."/>
      <w:lvlJc w:val="left"/>
      <w:pPr>
        <w:tabs>
          <w:tab w:val="num" w:pos="3447"/>
        </w:tabs>
        <w:ind w:left="3447" w:hanging="360"/>
      </w:pPr>
      <w:rPr>
        <w:rFonts w:cs="Times New Roman" w:hint="default"/>
      </w:rPr>
    </w:lvl>
    <w:lvl w:ilvl="8">
      <w:start w:val="1"/>
      <w:numFmt w:val="lowerRoman"/>
      <w:lvlText w:val="%9."/>
      <w:lvlJc w:val="left"/>
      <w:pPr>
        <w:tabs>
          <w:tab w:val="num" w:pos="3807"/>
        </w:tabs>
        <w:ind w:left="3807" w:hanging="360"/>
      </w:pPr>
      <w:rPr>
        <w:rFonts w:cs="Times New Roman" w:hint="default"/>
      </w:rPr>
    </w:lvl>
  </w:abstractNum>
  <w:abstractNum w:abstractNumId="23">
    <w:nsid w:val="79074E2A"/>
    <w:multiLevelType w:val="hybridMultilevel"/>
    <w:tmpl w:val="E6726A4A"/>
    <w:lvl w:ilvl="0" w:tplc="AA7CEB30">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hint="default"/>
      </w:rPr>
    </w:lvl>
    <w:lvl w:ilvl="2" w:tplc="08090005">
      <w:start w:val="1"/>
      <w:numFmt w:val="bullet"/>
      <w:lvlText w:val=""/>
      <w:lvlJc w:val="left"/>
      <w:pPr>
        <w:ind w:left="2220" w:hanging="360"/>
      </w:pPr>
      <w:rPr>
        <w:rFonts w:ascii="Wingdings" w:hAnsi="Wingdings" w:hint="default"/>
      </w:rPr>
    </w:lvl>
    <w:lvl w:ilvl="3" w:tplc="08090001">
      <w:start w:val="1"/>
      <w:numFmt w:val="bullet"/>
      <w:lvlText w:val=""/>
      <w:lvlJc w:val="left"/>
      <w:pPr>
        <w:ind w:left="2940" w:hanging="360"/>
      </w:pPr>
      <w:rPr>
        <w:rFonts w:ascii="Symbol" w:hAnsi="Symbol" w:hint="default"/>
      </w:rPr>
    </w:lvl>
    <w:lvl w:ilvl="4" w:tplc="08090003">
      <w:start w:val="1"/>
      <w:numFmt w:val="bullet"/>
      <w:lvlText w:val="o"/>
      <w:lvlJc w:val="left"/>
      <w:pPr>
        <w:ind w:left="3660" w:hanging="360"/>
      </w:pPr>
      <w:rPr>
        <w:rFonts w:ascii="Courier New" w:hAnsi="Courier New" w:hint="default"/>
      </w:rPr>
    </w:lvl>
    <w:lvl w:ilvl="5" w:tplc="08090005">
      <w:start w:val="1"/>
      <w:numFmt w:val="bullet"/>
      <w:lvlText w:val=""/>
      <w:lvlJc w:val="left"/>
      <w:pPr>
        <w:ind w:left="4380" w:hanging="360"/>
      </w:pPr>
      <w:rPr>
        <w:rFonts w:ascii="Wingdings" w:hAnsi="Wingdings" w:hint="default"/>
      </w:rPr>
    </w:lvl>
    <w:lvl w:ilvl="6" w:tplc="08090001">
      <w:start w:val="1"/>
      <w:numFmt w:val="bullet"/>
      <w:lvlText w:val=""/>
      <w:lvlJc w:val="left"/>
      <w:pPr>
        <w:ind w:left="5100" w:hanging="360"/>
      </w:pPr>
      <w:rPr>
        <w:rFonts w:ascii="Symbol" w:hAnsi="Symbol" w:hint="default"/>
      </w:rPr>
    </w:lvl>
    <w:lvl w:ilvl="7" w:tplc="08090003">
      <w:start w:val="1"/>
      <w:numFmt w:val="bullet"/>
      <w:lvlText w:val="o"/>
      <w:lvlJc w:val="left"/>
      <w:pPr>
        <w:ind w:left="5820" w:hanging="360"/>
      </w:pPr>
      <w:rPr>
        <w:rFonts w:ascii="Courier New" w:hAnsi="Courier New" w:hint="default"/>
      </w:rPr>
    </w:lvl>
    <w:lvl w:ilvl="8" w:tplc="08090005">
      <w:start w:val="1"/>
      <w:numFmt w:val="bullet"/>
      <w:lvlText w:val=""/>
      <w:lvlJc w:val="left"/>
      <w:pPr>
        <w:ind w:left="6540" w:hanging="360"/>
      </w:pPr>
      <w:rPr>
        <w:rFonts w:ascii="Wingdings" w:hAnsi="Wingdings" w:hint="default"/>
      </w:rPr>
    </w:lvl>
  </w:abstractNum>
  <w:abstractNum w:abstractNumId="24">
    <w:nsid w:val="7C9C492E"/>
    <w:multiLevelType w:val="hybridMultilevel"/>
    <w:tmpl w:val="7EC82290"/>
    <w:lvl w:ilvl="0" w:tplc="0A4E981C">
      <w:start w:val="1"/>
      <w:numFmt w:val="bullet"/>
      <w:lvlText w:val=""/>
      <w:lvlJc w:val="left"/>
      <w:pPr>
        <w:ind w:left="720" w:hanging="360"/>
      </w:pPr>
      <w:rPr>
        <w:rFonts w:ascii="Symbol" w:hAnsi="Symbol" w:hint="default"/>
      </w:rPr>
    </w:lvl>
    <w:lvl w:ilvl="1" w:tplc="DFC2A8A2" w:tentative="1">
      <w:start w:val="1"/>
      <w:numFmt w:val="bullet"/>
      <w:lvlText w:val="o"/>
      <w:lvlJc w:val="left"/>
      <w:pPr>
        <w:ind w:left="1440" w:hanging="360"/>
      </w:pPr>
      <w:rPr>
        <w:rFonts w:ascii="Courier New" w:hAnsi="Courier New" w:cs="Courier New" w:hint="default"/>
      </w:rPr>
    </w:lvl>
    <w:lvl w:ilvl="2" w:tplc="FE467A4A" w:tentative="1">
      <w:start w:val="1"/>
      <w:numFmt w:val="bullet"/>
      <w:lvlText w:val=""/>
      <w:lvlJc w:val="left"/>
      <w:pPr>
        <w:ind w:left="2160" w:hanging="360"/>
      </w:pPr>
      <w:rPr>
        <w:rFonts w:ascii="Wingdings" w:hAnsi="Wingdings" w:hint="default"/>
      </w:rPr>
    </w:lvl>
    <w:lvl w:ilvl="3" w:tplc="EA8CB23E" w:tentative="1">
      <w:start w:val="1"/>
      <w:numFmt w:val="bullet"/>
      <w:lvlText w:val=""/>
      <w:lvlJc w:val="left"/>
      <w:pPr>
        <w:ind w:left="2880" w:hanging="360"/>
      </w:pPr>
      <w:rPr>
        <w:rFonts w:ascii="Symbol" w:hAnsi="Symbol" w:hint="default"/>
      </w:rPr>
    </w:lvl>
    <w:lvl w:ilvl="4" w:tplc="716CAA4C" w:tentative="1">
      <w:start w:val="1"/>
      <w:numFmt w:val="bullet"/>
      <w:lvlText w:val="o"/>
      <w:lvlJc w:val="left"/>
      <w:pPr>
        <w:ind w:left="3600" w:hanging="360"/>
      </w:pPr>
      <w:rPr>
        <w:rFonts w:ascii="Courier New" w:hAnsi="Courier New" w:cs="Courier New" w:hint="default"/>
      </w:rPr>
    </w:lvl>
    <w:lvl w:ilvl="5" w:tplc="B2BC4412" w:tentative="1">
      <w:start w:val="1"/>
      <w:numFmt w:val="bullet"/>
      <w:lvlText w:val=""/>
      <w:lvlJc w:val="left"/>
      <w:pPr>
        <w:ind w:left="4320" w:hanging="360"/>
      </w:pPr>
      <w:rPr>
        <w:rFonts w:ascii="Wingdings" w:hAnsi="Wingdings" w:hint="default"/>
      </w:rPr>
    </w:lvl>
    <w:lvl w:ilvl="6" w:tplc="E93E9E38" w:tentative="1">
      <w:start w:val="1"/>
      <w:numFmt w:val="bullet"/>
      <w:lvlText w:val=""/>
      <w:lvlJc w:val="left"/>
      <w:pPr>
        <w:ind w:left="5040" w:hanging="360"/>
      </w:pPr>
      <w:rPr>
        <w:rFonts w:ascii="Symbol" w:hAnsi="Symbol" w:hint="default"/>
      </w:rPr>
    </w:lvl>
    <w:lvl w:ilvl="7" w:tplc="3B34A5DE" w:tentative="1">
      <w:start w:val="1"/>
      <w:numFmt w:val="bullet"/>
      <w:lvlText w:val="o"/>
      <w:lvlJc w:val="left"/>
      <w:pPr>
        <w:ind w:left="5760" w:hanging="360"/>
      </w:pPr>
      <w:rPr>
        <w:rFonts w:ascii="Courier New" w:hAnsi="Courier New" w:cs="Courier New" w:hint="default"/>
      </w:rPr>
    </w:lvl>
    <w:lvl w:ilvl="8" w:tplc="C70A84B8" w:tentative="1">
      <w:start w:val="1"/>
      <w:numFmt w:val="bullet"/>
      <w:lvlText w:val=""/>
      <w:lvlJc w:val="left"/>
      <w:pPr>
        <w:ind w:left="6480" w:hanging="360"/>
      </w:pPr>
      <w:rPr>
        <w:rFonts w:ascii="Wingdings" w:hAnsi="Wingdings"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10"/>
  </w:num>
  <w:num w:numId="4">
    <w:abstractNumId w:val="16"/>
  </w:num>
  <w:num w:numId="5">
    <w:abstractNumId w:val="2"/>
  </w:num>
  <w:num w:numId="6">
    <w:abstractNumId w:val="21"/>
  </w:num>
  <w:num w:numId="7">
    <w:abstractNumId w:val="14"/>
  </w:num>
  <w:num w:numId="8">
    <w:abstractNumId w:val="19"/>
  </w:num>
  <w:num w:numId="9">
    <w:abstractNumId w:val="22"/>
  </w:num>
  <w:num w:numId="10">
    <w:abstractNumId w:val="18"/>
  </w:num>
  <w:num w:numId="11">
    <w:abstractNumId w:val="0"/>
  </w:num>
  <w:num w:numId="12">
    <w:abstractNumId w:val="7"/>
  </w:num>
  <w:num w:numId="13">
    <w:abstractNumId w:val="17"/>
  </w:num>
  <w:num w:numId="14">
    <w:abstractNumId w:val="11"/>
  </w:num>
  <w:num w:numId="15">
    <w:abstractNumId w:val="11"/>
  </w:num>
  <w:num w:numId="16">
    <w:abstractNumId w:val="11"/>
  </w:num>
  <w:num w:numId="17">
    <w:abstractNumId w:val="6"/>
  </w:num>
  <w:num w:numId="18">
    <w:abstractNumId w:val="12"/>
  </w:num>
  <w:num w:numId="19">
    <w:abstractNumId w:val="23"/>
  </w:num>
  <w:num w:numId="20">
    <w:abstractNumId w:val="4"/>
  </w:num>
  <w:num w:numId="21">
    <w:abstractNumId w:val="8"/>
  </w:num>
  <w:num w:numId="22">
    <w:abstractNumId w:val="5"/>
  </w:num>
  <w:num w:numId="23">
    <w:abstractNumId w:val="13"/>
  </w:num>
  <w:num w:numId="24">
    <w:abstractNumId w:val="9"/>
  </w:num>
  <w:num w:numId="25">
    <w:abstractNumId w:val="24"/>
  </w:num>
  <w:num w:numId="26">
    <w:abstractNumId w:val="3"/>
  </w:num>
  <w:num w:numId="27">
    <w:abstractNumId w:val="20"/>
  </w:num>
  <w:num w:numId="28">
    <w:abstractNumId w:val="1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clickAndTypeStyle w:val="BodyText"/>
  <w:drawingGridHorizontalSpacing w:val="110"/>
  <w:displayHorizontalDrawingGridEvery w:val="2"/>
  <w:noPunctuationKerning/>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4DBE"/>
    <w:rsid w:val="00017E7C"/>
    <w:rsid w:val="000200B7"/>
    <w:rsid w:val="00021846"/>
    <w:rsid w:val="00022BFA"/>
    <w:rsid w:val="00026892"/>
    <w:rsid w:val="00030334"/>
    <w:rsid w:val="00032948"/>
    <w:rsid w:val="00034223"/>
    <w:rsid w:val="000357BE"/>
    <w:rsid w:val="00035C4F"/>
    <w:rsid w:val="00035E66"/>
    <w:rsid w:val="000420D8"/>
    <w:rsid w:val="000448A8"/>
    <w:rsid w:val="00063EEB"/>
    <w:rsid w:val="00064442"/>
    <w:rsid w:val="00083D6F"/>
    <w:rsid w:val="000A42C9"/>
    <w:rsid w:val="000A5711"/>
    <w:rsid w:val="000A6180"/>
    <w:rsid w:val="000B1925"/>
    <w:rsid w:val="000B5E3A"/>
    <w:rsid w:val="000B629C"/>
    <w:rsid w:val="000C6913"/>
    <w:rsid w:val="000C7367"/>
    <w:rsid w:val="000C7ED4"/>
    <w:rsid w:val="000D781F"/>
    <w:rsid w:val="000E2085"/>
    <w:rsid w:val="000F1601"/>
    <w:rsid w:val="000F2232"/>
    <w:rsid w:val="00107CDA"/>
    <w:rsid w:val="00123AF5"/>
    <w:rsid w:val="00126198"/>
    <w:rsid w:val="001304CC"/>
    <w:rsid w:val="00130F4E"/>
    <w:rsid w:val="00134FAF"/>
    <w:rsid w:val="00135DA1"/>
    <w:rsid w:val="00137392"/>
    <w:rsid w:val="00137903"/>
    <w:rsid w:val="00145D01"/>
    <w:rsid w:val="001504A1"/>
    <w:rsid w:val="0015361E"/>
    <w:rsid w:val="001536D7"/>
    <w:rsid w:val="001570A1"/>
    <w:rsid w:val="00162C42"/>
    <w:rsid w:val="0016320A"/>
    <w:rsid w:val="00172BE8"/>
    <w:rsid w:val="00182386"/>
    <w:rsid w:val="001834A8"/>
    <w:rsid w:val="0018656F"/>
    <w:rsid w:val="00190B2B"/>
    <w:rsid w:val="00193316"/>
    <w:rsid w:val="0019527D"/>
    <w:rsid w:val="0019744B"/>
    <w:rsid w:val="00197781"/>
    <w:rsid w:val="00197D3E"/>
    <w:rsid w:val="001A1756"/>
    <w:rsid w:val="001A18B3"/>
    <w:rsid w:val="001A2B50"/>
    <w:rsid w:val="001C13AC"/>
    <w:rsid w:val="001C5A30"/>
    <w:rsid w:val="001D379A"/>
    <w:rsid w:val="001D3B7C"/>
    <w:rsid w:val="001D5DFD"/>
    <w:rsid w:val="001D6272"/>
    <w:rsid w:val="001E768F"/>
    <w:rsid w:val="001F603C"/>
    <w:rsid w:val="00207181"/>
    <w:rsid w:val="00207DD1"/>
    <w:rsid w:val="0021498E"/>
    <w:rsid w:val="00226BD2"/>
    <w:rsid w:val="00232FAF"/>
    <w:rsid w:val="00237307"/>
    <w:rsid w:val="00244044"/>
    <w:rsid w:val="00245BC0"/>
    <w:rsid w:val="00251A1A"/>
    <w:rsid w:val="002529F6"/>
    <w:rsid w:val="00264D67"/>
    <w:rsid w:val="00265A41"/>
    <w:rsid w:val="00271CAE"/>
    <w:rsid w:val="00277327"/>
    <w:rsid w:val="002835CE"/>
    <w:rsid w:val="0029355B"/>
    <w:rsid w:val="002A6AAB"/>
    <w:rsid w:val="002B4786"/>
    <w:rsid w:val="002B4B73"/>
    <w:rsid w:val="002B5F39"/>
    <w:rsid w:val="002C264D"/>
    <w:rsid w:val="002C5B05"/>
    <w:rsid w:val="002C7DF2"/>
    <w:rsid w:val="002D3E8F"/>
    <w:rsid w:val="002D494D"/>
    <w:rsid w:val="002D6AE7"/>
    <w:rsid w:val="002E0A1C"/>
    <w:rsid w:val="002E5800"/>
    <w:rsid w:val="002E7CE7"/>
    <w:rsid w:val="002F7535"/>
    <w:rsid w:val="0030269C"/>
    <w:rsid w:val="00305A95"/>
    <w:rsid w:val="00306D41"/>
    <w:rsid w:val="00312BC1"/>
    <w:rsid w:val="00317D7F"/>
    <w:rsid w:val="00325987"/>
    <w:rsid w:val="0032752D"/>
    <w:rsid w:val="003338B0"/>
    <w:rsid w:val="0033641D"/>
    <w:rsid w:val="00337906"/>
    <w:rsid w:val="003443E0"/>
    <w:rsid w:val="00366642"/>
    <w:rsid w:val="00371BEF"/>
    <w:rsid w:val="00374DBE"/>
    <w:rsid w:val="0037551A"/>
    <w:rsid w:val="00376695"/>
    <w:rsid w:val="0037798B"/>
    <w:rsid w:val="00380C7B"/>
    <w:rsid w:val="0039189E"/>
    <w:rsid w:val="00395D68"/>
    <w:rsid w:val="00395E60"/>
    <w:rsid w:val="00396FB6"/>
    <w:rsid w:val="00396FE8"/>
    <w:rsid w:val="003A01D5"/>
    <w:rsid w:val="003A0726"/>
    <w:rsid w:val="003A17D0"/>
    <w:rsid w:val="003A2960"/>
    <w:rsid w:val="003A4769"/>
    <w:rsid w:val="003A5D58"/>
    <w:rsid w:val="003A5E69"/>
    <w:rsid w:val="003A7326"/>
    <w:rsid w:val="003C25A1"/>
    <w:rsid w:val="003C35EF"/>
    <w:rsid w:val="003C788F"/>
    <w:rsid w:val="003D20BF"/>
    <w:rsid w:val="003E1EA2"/>
    <w:rsid w:val="003E5DD8"/>
    <w:rsid w:val="003F0AC9"/>
    <w:rsid w:val="003F1FDC"/>
    <w:rsid w:val="003F23D2"/>
    <w:rsid w:val="003F3771"/>
    <w:rsid w:val="003F6277"/>
    <w:rsid w:val="00407BDD"/>
    <w:rsid w:val="0041036D"/>
    <w:rsid w:val="0041445E"/>
    <w:rsid w:val="00422E65"/>
    <w:rsid w:val="004234FE"/>
    <w:rsid w:val="00427BA5"/>
    <w:rsid w:val="00432869"/>
    <w:rsid w:val="00434668"/>
    <w:rsid w:val="0043766D"/>
    <w:rsid w:val="0044047B"/>
    <w:rsid w:val="004448C4"/>
    <w:rsid w:val="00447F76"/>
    <w:rsid w:val="004501D6"/>
    <w:rsid w:val="00453F94"/>
    <w:rsid w:val="004556A0"/>
    <w:rsid w:val="00460028"/>
    <w:rsid w:val="00476D4C"/>
    <w:rsid w:val="0049540E"/>
    <w:rsid w:val="004A104C"/>
    <w:rsid w:val="004A3893"/>
    <w:rsid w:val="004C2F5C"/>
    <w:rsid w:val="004D0140"/>
    <w:rsid w:val="004D4C96"/>
    <w:rsid w:val="004F17F7"/>
    <w:rsid w:val="004F4CCC"/>
    <w:rsid w:val="004F72F9"/>
    <w:rsid w:val="00500790"/>
    <w:rsid w:val="00505C56"/>
    <w:rsid w:val="00512335"/>
    <w:rsid w:val="0052391D"/>
    <w:rsid w:val="00532ADC"/>
    <w:rsid w:val="005330D1"/>
    <w:rsid w:val="00537F34"/>
    <w:rsid w:val="005454E4"/>
    <w:rsid w:val="00547278"/>
    <w:rsid w:val="00547F8B"/>
    <w:rsid w:val="0055558C"/>
    <w:rsid w:val="00564600"/>
    <w:rsid w:val="005729C4"/>
    <w:rsid w:val="005732DB"/>
    <w:rsid w:val="00582569"/>
    <w:rsid w:val="00584747"/>
    <w:rsid w:val="00586038"/>
    <w:rsid w:val="00587630"/>
    <w:rsid w:val="00590FF2"/>
    <w:rsid w:val="00591409"/>
    <w:rsid w:val="0059332E"/>
    <w:rsid w:val="005A5F6A"/>
    <w:rsid w:val="005A6C35"/>
    <w:rsid w:val="005B2105"/>
    <w:rsid w:val="005C1481"/>
    <w:rsid w:val="005C1EC5"/>
    <w:rsid w:val="005E014B"/>
    <w:rsid w:val="005E0493"/>
    <w:rsid w:val="005E28FC"/>
    <w:rsid w:val="005E3FFA"/>
    <w:rsid w:val="005F22F0"/>
    <w:rsid w:val="005F5A52"/>
    <w:rsid w:val="00615182"/>
    <w:rsid w:val="00632734"/>
    <w:rsid w:val="00633A12"/>
    <w:rsid w:val="006367C7"/>
    <w:rsid w:val="006427BF"/>
    <w:rsid w:val="0064454F"/>
    <w:rsid w:val="0065009A"/>
    <w:rsid w:val="00655287"/>
    <w:rsid w:val="00666C42"/>
    <w:rsid w:val="00671259"/>
    <w:rsid w:val="00672657"/>
    <w:rsid w:val="00682144"/>
    <w:rsid w:val="0068450C"/>
    <w:rsid w:val="006A2958"/>
    <w:rsid w:val="006A58AF"/>
    <w:rsid w:val="006A7F31"/>
    <w:rsid w:val="006C02BD"/>
    <w:rsid w:val="006C0F89"/>
    <w:rsid w:val="006C1DF1"/>
    <w:rsid w:val="006D203F"/>
    <w:rsid w:val="006D4A6F"/>
    <w:rsid w:val="006D64F0"/>
    <w:rsid w:val="006E0754"/>
    <w:rsid w:val="006F10E0"/>
    <w:rsid w:val="006F362B"/>
    <w:rsid w:val="006F43CC"/>
    <w:rsid w:val="006F5AD5"/>
    <w:rsid w:val="006F5BF7"/>
    <w:rsid w:val="00704966"/>
    <w:rsid w:val="00704C86"/>
    <w:rsid w:val="00705B22"/>
    <w:rsid w:val="00706091"/>
    <w:rsid w:val="00713387"/>
    <w:rsid w:val="007156C6"/>
    <w:rsid w:val="007200AE"/>
    <w:rsid w:val="007202A5"/>
    <w:rsid w:val="00721DBE"/>
    <w:rsid w:val="0072298E"/>
    <w:rsid w:val="00722B7A"/>
    <w:rsid w:val="00730DBD"/>
    <w:rsid w:val="007367B0"/>
    <w:rsid w:val="007379A8"/>
    <w:rsid w:val="0075170E"/>
    <w:rsid w:val="00752173"/>
    <w:rsid w:val="00767FC6"/>
    <w:rsid w:val="00774669"/>
    <w:rsid w:val="00775410"/>
    <w:rsid w:val="00792EAB"/>
    <w:rsid w:val="007B0864"/>
    <w:rsid w:val="007B4D0D"/>
    <w:rsid w:val="007B64F2"/>
    <w:rsid w:val="007C205F"/>
    <w:rsid w:val="007C3099"/>
    <w:rsid w:val="007D316E"/>
    <w:rsid w:val="007E1DA1"/>
    <w:rsid w:val="007E43BC"/>
    <w:rsid w:val="007E5374"/>
    <w:rsid w:val="007E69CD"/>
    <w:rsid w:val="007E7B2C"/>
    <w:rsid w:val="007F23B6"/>
    <w:rsid w:val="007F5E2A"/>
    <w:rsid w:val="00800DF1"/>
    <w:rsid w:val="0080703A"/>
    <w:rsid w:val="008136BC"/>
    <w:rsid w:val="008138D3"/>
    <w:rsid w:val="00823FC0"/>
    <w:rsid w:val="00827E05"/>
    <w:rsid w:val="0083042A"/>
    <w:rsid w:val="00835A4D"/>
    <w:rsid w:val="00857962"/>
    <w:rsid w:val="00863D8E"/>
    <w:rsid w:val="0087060C"/>
    <w:rsid w:val="00870A1B"/>
    <w:rsid w:val="0087112A"/>
    <w:rsid w:val="00872230"/>
    <w:rsid w:val="008733EC"/>
    <w:rsid w:val="0088204F"/>
    <w:rsid w:val="008920AF"/>
    <w:rsid w:val="008A49BC"/>
    <w:rsid w:val="008A5E33"/>
    <w:rsid w:val="008B7F2C"/>
    <w:rsid w:val="008C68EF"/>
    <w:rsid w:val="008C72EA"/>
    <w:rsid w:val="008D22B4"/>
    <w:rsid w:val="008D2F7A"/>
    <w:rsid w:val="008D32C9"/>
    <w:rsid w:val="008D3E6A"/>
    <w:rsid w:val="008E2180"/>
    <w:rsid w:val="008F1074"/>
    <w:rsid w:val="008F5390"/>
    <w:rsid w:val="00901EE5"/>
    <w:rsid w:val="00912530"/>
    <w:rsid w:val="00914770"/>
    <w:rsid w:val="00914A10"/>
    <w:rsid w:val="00921872"/>
    <w:rsid w:val="00922B53"/>
    <w:rsid w:val="00927549"/>
    <w:rsid w:val="009277FC"/>
    <w:rsid w:val="00932AEE"/>
    <w:rsid w:val="009345C5"/>
    <w:rsid w:val="00934737"/>
    <w:rsid w:val="00941BD9"/>
    <w:rsid w:val="009426DC"/>
    <w:rsid w:val="00945CF5"/>
    <w:rsid w:val="009504E2"/>
    <w:rsid w:val="00952FA5"/>
    <w:rsid w:val="00956293"/>
    <w:rsid w:val="0096615F"/>
    <w:rsid w:val="009833E2"/>
    <w:rsid w:val="00983B71"/>
    <w:rsid w:val="00984A4A"/>
    <w:rsid w:val="00986D5A"/>
    <w:rsid w:val="0099744E"/>
    <w:rsid w:val="009A0C03"/>
    <w:rsid w:val="009A1103"/>
    <w:rsid w:val="009A2C02"/>
    <w:rsid w:val="009A5171"/>
    <w:rsid w:val="009B06B7"/>
    <w:rsid w:val="009B2DC0"/>
    <w:rsid w:val="009B30D7"/>
    <w:rsid w:val="009B505D"/>
    <w:rsid w:val="009B54A0"/>
    <w:rsid w:val="009C0261"/>
    <w:rsid w:val="009C22FA"/>
    <w:rsid w:val="009C293D"/>
    <w:rsid w:val="009C2D0C"/>
    <w:rsid w:val="009C5560"/>
    <w:rsid w:val="009C6B5B"/>
    <w:rsid w:val="009C75DD"/>
    <w:rsid w:val="009D215E"/>
    <w:rsid w:val="009E1230"/>
    <w:rsid w:val="009E2F87"/>
    <w:rsid w:val="009E3CA2"/>
    <w:rsid w:val="009E7564"/>
    <w:rsid w:val="009F6ED7"/>
    <w:rsid w:val="00A011E4"/>
    <w:rsid w:val="00A021EB"/>
    <w:rsid w:val="00A02B80"/>
    <w:rsid w:val="00A07304"/>
    <w:rsid w:val="00A10031"/>
    <w:rsid w:val="00A10C41"/>
    <w:rsid w:val="00A10E31"/>
    <w:rsid w:val="00A12D3F"/>
    <w:rsid w:val="00A14A4B"/>
    <w:rsid w:val="00A163D8"/>
    <w:rsid w:val="00A21909"/>
    <w:rsid w:val="00A24575"/>
    <w:rsid w:val="00A27A7A"/>
    <w:rsid w:val="00A307B1"/>
    <w:rsid w:val="00A41A5C"/>
    <w:rsid w:val="00A43C5C"/>
    <w:rsid w:val="00A44622"/>
    <w:rsid w:val="00A44C32"/>
    <w:rsid w:val="00A5195E"/>
    <w:rsid w:val="00A52955"/>
    <w:rsid w:val="00A6234F"/>
    <w:rsid w:val="00A720AF"/>
    <w:rsid w:val="00A80E1E"/>
    <w:rsid w:val="00A86236"/>
    <w:rsid w:val="00A86942"/>
    <w:rsid w:val="00A90AE5"/>
    <w:rsid w:val="00A91A87"/>
    <w:rsid w:val="00A92E3B"/>
    <w:rsid w:val="00AA7267"/>
    <w:rsid w:val="00AB0DDC"/>
    <w:rsid w:val="00AB5CAB"/>
    <w:rsid w:val="00AC1419"/>
    <w:rsid w:val="00AC2C6D"/>
    <w:rsid w:val="00AC4586"/>
    <w:rsid w:val="00AC5F56"/>
    <w:rsid w:val="00AC6E51"/>
    <w:rsid w:val="00AD0594"/>
    <w:rsid w:val="00AD0D1C"/>
    <w:rsid w:val="00AE5700"/>
    <w:rsid w:val="00AE69A9"/>
    <w:rsid w:val="00AF117B"/>
    <w:rsid w:val="00AF615B"/>
    <w:rsid w:val="00AF70EB"/>
    <w:rsid w:val="00B036BB"/>
    <w:rsid w:val="00B12E35"/>
    <w:rsid w:val="00B13F4A"/>
    <w:rsid w:val="00B15485"/>
    <w:rsid w:val="00B43C65"/>
    <w:rsid w:val="00B461B5"/>
    <w:rsid w:val="00B534F2"/>
    <w:rsid w:val="00B60944"/>
    <w:rsid w:val="00B6686E"/>
    <w:rsid w:val="00B66DC6"/>
    <w:rsid w:val="00B70D0B"/>
    <w:rsid w:val="00B75C73"/>
    <w:rsid w:val="00B85D1B"/>
    <w:rsid w:val="00B90D81"/>
    <w:rsid w:val="00B93146"/>
    <w:rsid w:val="00BA2BA2"/>
    <w:rsid w:val="00BA6829"/>
    <w:rsid w:val="00BB4722"/>
    <w:rsid w:val="00BB60D6"/>
    <w:rsid w:val="00BB71AB"/>
    <w:rsid w:val="00BC01FB"/>
    <w:rsid w:val="00BC0563"/>
    <w:rsid w:val="00BD11AF"/>
    <w:rsid w:val="00BD1B9D"/>
    <w:rsid w:val="00BE1BEC"/>
    <w:rsid w:val="00BE4C9F"/>
    <w:rsid w:val="00BE6029"/>
    <w:rsid w:val="00BF1B19"/>
    <w:rsid w:val="00C12A58"/>
    <w:rsid w:val="00C21654"/>
    <w:rsid w:val="00C23E2D"/>
    <w:rsid w:val="00C30443"/>
    <w:rsid w:val="00C31C05"/>
    <w:rsid w:val="00C35947"/>
    <w:rsid w:val="00C378FC"/>
    <w:rsid w:val="00C4390F"/>
    <w:rsid w:val="00C50BD0"/>
    <w:rsid w:val="00C528B9"/>
    <w:rsid w:val="00C531DA"/>
    <w:rsid w:val="00C53A9E"/>
    <w:rsid w:val="00C612B3"/>
    <w:rsid w:val="00C70EFE"/>
    <w:rsid w:val="00C75503"/>
    <w:rsid w:val="00C75842"/>
    <w:rsid w:val="00C87300"/>
    <w:rsid w:val="00C87BF3"/>
    <w:rsid w:val="00C9260D"/>
    <w:rsid w:val="00C92711"/>
    <w:rsid w:val="00C94066"/>
    <w:rsid w:val="00C9701A"/>
    <w:rsid w:val="00CA6EAE"/>
    <w:rsid w:val="00CB2ADB"/>
    <w:rsid w:val="00CB2E4E"/>
    <w:rsid w:val="00CB5315"/>
    <w:rsid w:val="00CB563F"/>
    <w:rsid w:val="00CB5860"/>
    <w:rsid w:val="00CC3F0F"/>
    <w:rsid w:val="00CC41D8"/>
    <w:rsid w:val="00CC5041"/>
    <w:rsid w:val="00CC63C5"/>
    <w:rsid w:val="00CD15ED"/>
    <w:rsid w:val="00CD7575"/>
    <w:rsid w:val="00D0526C"/>
    <w:rsid w:val="00D0557E"/>
    <w:rsid w:val="00D115BD"/>
    <w:rsid w:val="00D145F2"/>
    <w:rsid w:val="00D214D2"/>
    <w:rsid w:val="00D2622F"/>
    <w:rsid w:val="00D30BAD"/>
    <w:rsid w:val="00D33023"/>
    <w:rsid w:val="00D3428B"/>
    <w:rsid w:val="00D433D6"/>
    <w:rsid w:val="00D44680"/>
    <w:rsid w:val="00D50131"/>
    <w:rsid w:val="00D52150"/>
    <w:rsid w:val="00D53E79"/>
    <w:rsid w:val="00D55B0A"/>
    <w:rsid w:val="00D62F1E"/>
    <w:rsid w:val="00D745A1"/>
    <w:rsid w:val="00D75314"/>
    <w:rsid w:val="00D7768C"/>
    <w:rsid w:val="00D835EE"/>
    <w:rsid w:val="00D847AD"/>
    <w:rsid w:val="00D8544A"/>
    <w:rsid w:val="00D86532"/>
    <w:rsid w:val="00D879DA"/>
    <w:rsid w:val="00DA3C90"/>
    <w:rsid w:val="00DB585F"/>
    <w:rsid w:val="00DC19EF"/>
    <w:rsid w:val="00DC1CA6"/>
    <w:rsid w:val="00DC2034"/>
    <w:rsid w:val="00DD6174"/>
    <w:rsid w:val="00DD6967"/>
    <w:rsid w:val="00DE2C2A"/>
    <w:rsid w:val="00DE7FF5"/>
    <w:rsid w:val="00DF14D6"/>
    <w:rsid w:val="00DF663E"/>
    <w:rsid w:val="00E020C2"/>
    <w:rsid w:val="00E0368D"/>
    <w:rsid w:val="00E228CE"/>
    <w:rsid w:val="00E238D3"/>
    <w:rsid w:val="00E26FC9"/>
    <w:rsid w:val="00E37CF6"/>
    <w:rsid w:val="00E42704"/>
    <w:rsid w:val="00E50A94"/>
    <w:rsid w:val="00E54518"/>
    <w:rsid w:val="00E6310C"/>
    <w:rsid w:val="00E711D8"/>
    <w:rsid w:val="00E7550C"/>
    <w:rsid w:val="00E83599"/>
    <w:rsid w:val="00E85C97"/>
    <w:rsid w:val="00E8655D"/>
    <w:rsid w:val="00E9274F"/>
    <w:rsid w:val="00E96244"/>
    <w:rsid w:val="00E96B82"/>
    <w:rsid w:val="00E973C0"/>
    <w:rsid w:val="00EA0330"/>
    <w:rsid w:val="00EA247F"/>
    <w:rsid w:val="00EA37F7"/>
    <w:rsid w:val="00EC483A"/>
    <w:rsid w:val="00ED2684"/>
    <w:rsid w:val="00ED5C4E"/>
    <w:rsid w:val="00EE394E"/>
    <w:rsid w:val="00EE578F"/>
    <w:rsid w:val="00EE65AE"/>
    <w:rsid w:val="00F06BEA"/>
    <w:rsid w:val="00F11318"/>
    <w:rsid w:val="00F11CE7"/>
    <w:rsid w:val="00F12BE8"/>
    <w:rsid w:val="00F1531A"/>
    <w:rsid w:val="00F155DC"/>
    <w:rsid w:val="00F279F3"/>
    <w:rsid w:val="00F27FB5"/>
    <w:rsid w:val="00F36F73"/>
    <w:rsid w:val="00F63A6E"/>
    <w:rsid w:val="00F65DC2"/>
    <w:rsid w:val="00F70C1B"/>
    <w:rsid w:val="00F710A0"/>
    <w:rsid w:val="00F7352E"/>
    <w:rsid w:val="00F75F31"/>
    <w:rsid w:val="00F80DEC"/>
    <w:rsid w:val="00F85CE4"/>
    <w:rsid w:val="00F87F67"/>
    <w:rsid w:val="00FA7BE8"/>
    <w:rsid w:val="00FB02D4"/>
    <w:rsid w:val="00FB4C47"/>
    <w:rsid w:val="00FB53B6"/>
    <w:rsid w:val="00FB5A77"/>
    <w:rsid w:val="00FC06AA"/>
    <w:rsid w:val="00FC1D21"/>
    <w:rsid w:val="00FC5675"/>
    <w:rsid w:val="00FE1FB7"/>
    <w:rsid w:val="00FE4F51"/>
    <w:rsid w:val="00FF055C"/>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3"/>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qFormat="1"/>
    <w:lsdException w:name="heading 7" w:qFormat="1"/>
    <w:lsdException w:name="heading 8" w:qFormat="1"/>
    <w:lsdException w:name="heading 9" w:qFormat="1"/>
    <w:lsdException w:name="toc 1" w:locked="1" w:uiPriority="39" w:qFormat="1"/>
    <w:lsdException w:name="toc 2" w:locked="1" w:uiPriority="39" w:qFormat="1"/>
    <w:lsdException w:name="toc 3" w:locked="1" w:uiPriority="39" w:qFormat="1"/>
    <w:lsdException w:name="toc 4" w:locked="1"/>
    <w:lsdException w:name="toc 5" w:locked="1"/>
    <w:lsdException w:name="caption" w:locked="1" w:semiHidden="1" w:unhideWhenUsed="1" w:qFormat="1"/>
    <w:lsdException w:name="table of figures" w:locked="1"/>
    <w:lsdException w:name="Title" w:locked="1" w:qFormat="1"/>
    <w:lsdException w:name="Default Paragraph Font" w:locked="1"/>
    <w:lsdException w:name="Body Text" w:locked="1"/>
    <w:lsdException w:name="Subtitle" w:locked="1" w:qFormat="1"/>
    <w:lsdException w:name="Hyperlink" w:locked="1" w:uiPriority="99"/>
    <w:lsdException w:name="Strong" w:qFormat="1"/>
    <w:lsdException w:name="Emphasis" w:qFormat="1"/>
    <w:lsdException w:name="Normal (Web)" w:locked="1"/>
    <w:lsdException w:name="No List"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4622"/>
    <w:rPr>
      <w:rFonts w:ascii="Arial" w:hAnsi="Arial"/>
      <w:sz w:val="22"/>
      <w:szCs w:val="24"/>
      <w:lang w:eastAsia="en-US"/>
    </w:rPr>
  </w:style>
  <w:style w:type="paragraph" w:styleId="Heading1">
    <w:name w:val="heading 1"/>
    <w:basedOn w:val="Normal"/>
    <w:next w:val="BodyText"/>
    <w:link w:val="Kop1Teken"/>
    <w:qFormat/>
    <w:rsid w:val="009B06B7"/>
    <w:pPr>
      <w:keepNext/>
      <w:numPr>
        <w:numId w:val="15"/>
      </w:numPr>
      <w:tabs>
        <w:tab w:val="clear" w:pos="567"/>
        <w:tab w:val="num" w:pos="4679"/>
      </w:tabs>
      <w:spacing w:before="240" w:after="240"/>
      <w:outlineLvl w:val="0"/>
    </w:pPr>
    <w:rPr>
      <w:rFonts w:eastAsia="Times New Roman"/>
      <w:b/>
      <w:caps/>
      <w:kern w:val="28"/>
      <w:sz w:val="24"/>
      <w:szCs w:val="22"/>
      <w:lang w:val="fr-FR" w:eastAsia="de-DE"/>
    </w:rPr>
  </w:style>
  <w:style w:type="paragraph" w:styleId="Heading2">
    <w:name w:val="heading 2"/>
    <w:basedOn w:val="Normal"/>
    <w:next w:val="BodyText"/>
    <w:qFormat/>
    <w:rsid w:val="00371BEF"/>
    <w:pPr>
      <w:numPr>
        <w:ilvl w:val="1"/>
        <w:numId w:val="15"/>
      </w:numPr>
      <w:spacing w:before="120" w:after="120"/>
      <w:outlineLvl w:val="1"/>
    </w:pPr>
    <w:rPr>
      <w:b/>
    </w:rPr>
  </w:style>
  <w:style w:type="paragraph" w:styleId="Heading3">
    <w:name w:val="heading 3"/>
    <w:basedOn w:val="Normal"/>
    <w:next w:val="BodyTextFirstIndent2"/>
    <w:qFormat/>
    <w:rsid w:val="004A3893"/>
    <w:pPr>
      <w:keepNext/>
      <w:numPr>
        <w:ilvl w:val="2"/>
        <w:numId w:val="15"/>
      </w:numPr>
      <w:spacing w:before="120" w:after="120"/>
      <w:outlineLvl w:val="2"/>
    </w:pPr>
    <w:rPr>
      <w:szCs w:val="20"/>
      <w:lang w:eastAsia="de-DE"/>
    </w:rPr>
  </w:style>
  <w:style w:type="paragraph" w:styleId="Heading4">
    <w:name w:val="heading 4"/>
    <w:basedOn w:val="Normal"/>
    <w:next w:val="Normal"/>
    <w:qFormat/>
    <w:rsid w:val="004A3893"/>
    <w:pPr>
      <w:keepNext/>
      <w:numPr>
        <w:ilvl w:val="3"/>
        <w:numId w:val="15"/>
      </w:numPr>
      <w:spacing w:before="120" w:after="120"/>
      <w:outlineLvl w:val="3"/>
    </w:pPr>
    <w:rPr>
      <w:szCs w:val="20"/>
      <w:lang w:eastAsia="de-DE"/>
    </w:rPr>
  </w:style>
  <w:style w:type="paragraph" w:styleId="Heading5">
    <w:name w:val="heading 5"/>
    <w:basedOn w:val="Normal"/>
    <w:next w:val="Normal"/>
    <w:qFormat/>
    <w:rsid w:val="00B534F2"/>
    <w:pPr>
      <w:numPr>
        <w:ilvl w:val="4"/>
        <w:numId w:val="15"/>
      </w:numPr>
      <w:tabs>
        <w:tab w:val="num" w:pos="1008"/>
      </w:tabs>
      <w:spacing w:before="240" w:after="60"/>
      <w:ind w:left="1008" w:hanging="1008"/>
      <w:outlineLvl w:val="4"/>
    </w:pPr>
    <w:rPr>
      <w:szCs w:val="20"/>
      <w:lang w:val="de-DE" w:eastAsia="de-DE"/>
    </w:rPr>
  </w:style>
  <w:style w:type="paragraph" w:styleId="Heading6">
    <w:name w:val="heading 6"/>
    <w:basedOn w:val="Normal"/>
    <w:next w:val="Normal"/>
    <w:qFormat/>
    <w:rsid w:val="00B534F2"/>
    <w:pPr>
      <w:numPr>
        <w:ilvl w:val="5"/>
        <w:numId w:val="15"/>
      </w:numPr>
      <w:tabs>
        <w:tab w:val="num" w:pos="1152"/>
      </w:tabs>
      <w:spacing w:before="240" w:after="60"/>
      <w:ind w:left="1152" w:hanging="1152"/>
      <w:outlineLvl w:val="5"/>
    </w:pPr>
    <w:rPr>
      <w:i/>
      <w:szCs w:val="20"/>
      <w:lang w:val="de-DE" w:eastAsia="de-DE"/>
    </w:rPr>
  </w:style>
  <w:style w:type="paragraph" w:styleId="Heading7">
    <w:name w:val="heading 7"/>
    <w:basedOn w:val="Normal"/>
    <w:next w:val="Normal"/>
    <w:qFormat/>
    <w:rsid w:val="00B534F2"/>
    <w:pPr>
      <w:numPr>
        <w:ilvl w:val="6"/>
        <w:numId w:val="15"/>
      </w:numPr>
      <w:tabs>
        <w:tab w:val="num" w:pos="1296"/>
      </w:tabs>
      <w:spacing w:before="240" w:after="60"/>
      <w:ind w:left="1296" w:hanging="1296"/>
      <w:outlineLvl w:val="6"/>
    </w:pPr>
    <w:rPr>
      <w:szCs w:val="20"/>
      <w:lang w:val="de-DE" w:eastAsia="de-DE"/>
    </w:rPr>
  </w:style>
  <w:style w:type="paragraph" w:styleId="Heading8">
    <w:name w:val="heading 8"/>
    <w:basedOn w:val="Normal"/>
    <w:next w:val="Normal"/>
    <w:qFormat/>
    <w:rsid w:val="00B534F2"/>
    <w:pPr>
      <w:numPr>
        <w:ilvl w:val="7"/>
        <w:numId w:val="15"/>
      </w:numPr>
      <w:tabs>
        <w:tab w:val="num" w:pos="1440"/>
      </w:tabs>
      <w:spacing w:before="240" w:after="60"/>
      <w:ind w:left="1440" w:hanging="1440"/>
      <w:outlineLvl w:val="7"/>
    </w:pPr>
    <w:rPr>
      <w:i/>
      <w:szCs w:val="20"/>
      <w:lang w:val="de-DE" w:eastAsia="de-DE"/>
    </w:rPr>
  </w:style>
  <w:style w:type="paragraph" w:styleId="Heading9">
    <w:name w:val="heading 9"/>
    <w:basedOn w:val="Normal"/>
    <w:next w:val="Normal"/>
    <w:qFormat/>
    <w:rsid w:val="00B534F2"/>
    <w:pPr>
      <w:numPr>
        <w:ilvl w:val="8"/>
        <w:numId w:val="15"/>
      </w:numPr>
      <w:tabs>
        <w:tab w:val="num" w:pos="1584"/>
      </w:tabs>
      <w:spacing w:before="240" w:after="60"/>
      <w:ind w:left="1584" w:hanging="1584"/>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PlattetekstTeken"/>
    <w:rsid w:val="008F5390"/>
    <w:pPr>
      <w:spacing w:after="120"/>
      <w:jc w:val="both"/>
    </w:pPr>
    <w:rPr>
      <w:lang w:val="fr-FR"/>
    </w:rPr>
  </w:style>
  <w:style w:type="character" w:customStyle="1" w:styleId="PlattetekstTeken">
    <w:name w:val="Platte tekst Teken"/>
    <w:link w:val="BodyText"/>
    <w:locked/>
    <w:rsid w:val="008F5390"/>
    <w:rPr>
      <w:rFonts w:ascii="Arial" w:hAnsi="Arial"/>
      <w:sz w:val="24"/>
      <w:lang w:eastAsia="en-US"/>
    </w:rPr>
  </w:style>
  <w:style w:type="paragraph" w:customStyle="1" w:styleId="Annex">
    <w:name w:val="Annex"/>
    <w:basedOn w:val="Heading1"/>
    <w:next w:val="Normal"/>
    <w:autoRedefine/>
    <w:rsid w:val="00C70EFE"/>
    <w:pPr>
      <w:numPr>
        <w:numId w:val="0"/>
      </w:numPr>
      <w:tabs>
        <w:tab w:val="num" w:pos="1701"/>
      </w:tabs>
      <w:ind w:left="1701" w:hanging="1701"/>
      <w:jc w:val="both"/>
    </w:pPr>
    <w:rPr>
      <w:kern w:val="0"/>
      <w:lang w:eastAsia="en-GB"/>
    </w:rPr>
  </w:style>
  <w:style w:type="paragraph" w:customStyle="1" w:styleId="Appendix">
    <w:name w:val="Appendix"/>
    <w:basedOn w:val="Normal"/>
    <w:next w:val="Heading1"/>
    <w:rsid w:val="00F155DC"/>
    <w:pPr>
      <w:numPr>
        <w:numId w:val="2"/>
      </w:numPr>
      <w:tabs>
        <w:tab w:val="left" w:pos="1985"/>
      </w:tabs>
      <w:spacing w:after="240"/>
      <w:ind w:left="1985" w:hanging="1985"/>
    </w:pPr>
    <w:rPr>
      <w:b/>
      <w:sz w:val="24"/>
      <w:szCs w:val="28"/>
    </w:rPr>
  </w:style>
  <w:style w:type="paragraph" w:styleId="BalloonText">
    <w:name w:val="Balloon Text"/>
    <w:basedOn w:val="Normal"/>
    <w:link w:val="BallontekstTeken"/>
    <w:semiHidden/>
    <w:rsid w:val="00B534F2"/>
    <w:rPr>
      <w:rFonts w:ascii="Tahoma" w:hAnsi="Tahoma"/>
      <w:sz w:val="16"/>
      <w:szCs w:val="16"/>
      <w:lang w:val="fr-FR"/>
    </w:rPr>
  </w:style>
  <w:style w:type="character" w:customStyle="1" w:styleId="BallontekstTeken">
    <w:name w:val="Ballontekst Teken"/>
    <w:link w:val="BalloonText"/>
    <w:locked/>
    <w:rsid w:val="00B534F2"/>
    <w:rPr>
      <w:rFonts w:ascii="Tahoma" w:hAnsi="Tahoma"/>
      <w:sz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PlattetekstinspringenTeken"/>
    <w:rsid w:val="00032948"/>
    <w:pPr>
      <w:spacing w:after="120"/>
      <w:ind w:left="993"/>
    </w:pPr>
    <w:rPr>
      <w:lang w:val="fr-FR"/>
    </w:rPr>
  </w:style>
  <w:style w:type="character" w:customStyle="1" w:styleId="PlattetekstinspringenTeken">
    <w:name w:val="Platte tekst inspringen Teken"/>
    <w:link w:val="BodyTextIndent"/>
    <w:locked/>
    <w:rsid w:val="00032948"/>
    <w:rPr>
      <w:rFonts w:ascii="Arial" w:hAnsi="Arial"/>
      <w:sz w:val="24"/>
      <w:lang w:eastAsia="en-US"/>
    </w:rPr>
  </w:style>
  <w:style w:type="paragraph" w:styleId="BodyTextIndent2">
    <w:name w:val="Body Text Indent 2"/>
    <w:basedOn w:val="Normal"/>
    <w:link w:val="Plattetekstinspringen2Teken"/>
    <w:rsid w:val="00032948"/>
    <w:pPr>
      <w:spacing w:after="120"/>
      <w:ind w:left="1134"/>
      <w:jc w:val="both"/>
    </w:pPr>
    <w:rPr>
      <w:lang w:val="fr-FR" w:eastAsia="de-DE"/>
    </w:rPr>
  </w:style>
  <w:style w:type="character" w:customStyle="1" w:styleId="Plattetekstinspringen2Teken">
    <w:name w:val="Platte tekst inspringen 2 Teken"/>
    <w:link w:val="BodyTextIndent2"/>
    <w:locked/>
    <w:rsid w:val="00032948"/>
    <w:rPr>
      <w:rFonts w:ascii="Arial" w:hAnsi="Arial"/>
      <w:sz w:val="24"/>
      <w:lang w:eastAsia="de-DE"/>
    </w:rPr>
  </w:style>
  <w:style w:type="paragraph" w:customStyle="1" w:styleId="Bullet1">
    <w:name w:val="Bullet 1"/>
    <w:basedOn w:val="Normal"/>
    <w:rsid w:val="004A3893"/>
    <w:pPr>
      <w:numPr>
        <w:numId w:val="4"/>
      </w:numPr>
      <w:tabs>
        <w:tab w:val="clear" w:pos="720"/>
        <w:tab w:val="num" w:pos="993"/>
      </w:tabs>
      <w:spacing w:after="120"/>
      <w:ind w:left="993" w:hanging="426"/>
      <w:jc w:val="both"/>
      <w:outlineLvl w:val="0"/>
    </w:pPr>
    <w:rPr>
      <w:rFonts w:eastAsia="Times New Roman"/>
      <w:szCs w:val="20"/>
      <w:lang w:eastAsia="en-GB"/>
    </w:rPr>
  </w:style>
  <w:style w:type="paragraph" w:customStyle="1" w:styleId="Bullet1text">
    <w:name w:val="Bullet 1 text"/>
    <w:basedOn w:val="Normal"/>
    <w:rsid w:val="004A3893"/>
    <w:pPr>
      <w:suppressAutoHyphens/>
      <w:spacing w:after="120"/>
      <w:ind w:left="993"/>
      <w:jc w:val="both"/>
    </w:pPr>
    <w:rPr>
      <w:szCs w:val="20"/>
      <w:lang w:eastAsia="en-GB"/>
    </w:rPr>
  </w:style>
  <w:style w:type="paragraph" w:customStyle="1" w:styleId="Bullet2">
    <w:name w:val="Bullet 2"/>
    <w:basedOn w:val="Normal"/>
    <w:rsid w:val="004A3893"/>
    <w:pPr>
      <w:numPr>
        <w:numId w:val="5"/>
      </w:numPr>
      <w:tabs>
        <w:tab w:val="left" w:pos="1418"/>
      </w:tabs>
      <w:spacing w:after="120"/>
    </w:pPr>
    <w:rPr>
      <w:sz w:val="20"/>
      <w:szCs w:val="20"/>
      <w:lang w:eastAsia="en-GB"/>
    </w:rPr>
  </w:style>
  <w:style w:type="paragraph" w:customStyle="1" w:styleId="Bullet2text">
    <w:name w:val="Bullet 2 text"/>
    <w:basedOn w:val="Normal"/>
    <w:rsid w:val="00CB5860"/>
    <w:pPr>
      <w:suppressAutoHyphens/>
      <w:spacing w:after="120"/>
      <w:ind w:left="1418"/>
      <w:jc w:val="both"/>
    </w:pPr>
    <w:rPr>
      <w:sz w:val="20"/>
      <w:szCs w:val="20"/>
      <w:lang w:eastAsia="en-GB"/>
    </w:rPr>
  </w:style>
  <w:style w:type="paragraph" w:customStyle="1" w:styleId="Bullet3">
    <w:name w:val="Bullet 3"/>
    <w:basedOn w:val="Bullet2"/>
    <w:rsid w:val="00E7550C"/>
    <w:pPr>
      <w:numPr>
        <w:numId w:val="6"/>
      </w:numPr>
      <w:tabs>
        <w:tab w:val="clear" w:pos="1418"/>
        <w:tab w:val="clear" w:pos="1560"/>
        <w:tab w:val="num" w:pos="72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lang w:eastAsia="en-GB"/>
    </w:rPr>
  </w:style>
  <w:style w:type="character" w:styleId="CommentReference">
    <w:name w:val="annotation reference"/>
    <w:semiHidden/>
    <w:rsid w:val="00B534F2"/>
    <w:rPr>
      <w:sz w:val="16"/>
    </w:rPr>
  </w:style>
  <w:style w:type="paragraph" w:styleId="CommentText">
    <w:name w:val="annotation text"/>
    <w:basedOn w:val="Normal"/>
    <w:link w:val="TekstopmerkingTeken"/>
    <w:semiHidden/>
    <w:rsid w:val="00B534F2"/>
    <w:rPr>
      <w:lang w:val="fr-FR" w:eastAsia="de-DE"/>
    </w:rPr>
  </w:style>
  <w:style w:type="character" w:customStyle="1" w:styleId="TekstopmerkingTeken">
    <w:name w:val="Tekst opmerking Teken"/>
    <w:link w:val="CommentText"/>
    <w:locked/>
    <w:rsid w:val="00B534F2"/>
    <w:rPr>
      <w:rFonts w:ascii="Arial" w:hAnsi="Arial"/>
      <w:sz w:val="24"/>
      <w:lang w:eastAsia="de-DE"/>
    </w:rPr>
  </w:style>
  <w:style w:type="paragraph" w:styleId="CommentSubject">
    <w:name w:val="annotation subject"/>
    <w:basedOn w:val="CommentText"/>
    <w:next w:val="CommentText"/>
    <w:link w:val="OnderwerpvanopmerkingTeken"/>
    <w:semiHidden/>
    <w:rsid w:val="00B534F2"/>
    <w:rPr>
      <w:b/>
      <w:bCs/>
      <w:lang w:eastAsia="en-US"/>
    </w:rPr>
  </w:style>
  <w:style w:type="character" w:customStyle="1" w:styleId="OnderwerpvanopmerkingTeken">
    <w:name w:val="Onderwerp van opmerking Teken"/>
    <w:link w:val="CommentSubject"/>
    <w:locked/>
    <w:rsid w:val="00B534F2"/>
    <w:rPr>
      <w:rFonts w:ascii="Arial" w:hAnsi="Arial"/>
      <w:b/>
      <w:sz w:val="24"/>
      <w:lang w:eastAsia="en-US"/>
    </w:rPr>
  </w:style>
  <w:style w:type="paragraph" w:styleId="DocumentMap">
    <w:name w:val="Document Map"/>
    <w:basedOn w:val="Normal"/>
    <w:link w:val="DocumentstructuurTeken"/>
    <w:semiHidden/>
    <w:rsid w:val="00B534F2"/>
    <w:pPr>
      <w:shd w:val="clear" w:color="auto" w:fill="000080"/>
    </w:pPr>
    <w:rPr>
      <w:rFonts w:ascii="Tahoma" w:hAnsi="Tahoma"/>
      <w:sz w:val="20"/>
      <w:lang w:val="de-DE" w:eastAsia="de-DE"/>
    </w:rPr>
  </w:style>
  <w:style w:type="character" w:customStyle="1" w:styleId="DocumentstructuurTeken">
    <w:name w:val="Documentstructuur Teken"/>
    <w:link w:val="DocumentMap"/>
    <w:locked/>
    <w:rsid w:val="00B534F2"/>
    <w:rPr>
      <w:rFonts w:ascii="Tahoma" w:hAnsi="Tahoma"/>
      <w:sz w:val="24"/>
      <w:shd w:val="clear" w:color="auto" w:fill="000080"/>
      <w:lang w:val="de-DE" w:eastAsia="de-DE"/>
    </w:rPr>
  </w:style>
  <w:style w:type="character" w:styleId="Emphasis">
    <w:name w:val="Emphasis"/>
    <w:qFormat/>
    <w:rsid w:val="00B534F2"/>
    <w:rPr>
      <w:i/>
    </w:rPr>
  </w:style>
  <w:style w:type="paragraph" w:customStyle="1" w:styleId="equation">
    <w:name w:val="equation"/>
    <w:basedOn w:val="Normal"/>
    <w:next w:val="BodyText"/>
    <w:rsid w:val="00B534F2"/>
    <w:pPr>
      <w:keepNext/>
      <w:numPr>
        <w:numId w:val="7"/>
      </w:numPr>
      <w:tabs>
        <w:tab w:val="left" w:pos="142"/>
      </w:tabs>
      <w:spacing w:after="120"/>
      <w:jc w:val="right"/>
    </w:pPr>
  </w:style>
  <w:style w:type="paragraph" w:customStyle="1" w:styleId="Figure">
    <w:name w:val="Figure_#"/>
    <w:basedOn w:val="Normal"/>
    <w:next w:val="BodyText"/>
    <w:rsid w:val="00B534F2"/>
    <w:pPr>
      <w:numPr>
        <w:numId w:val="8"/>
      </w:numPr>
      <w:spacing w:before="120" w:after="120"/>
      <w:jc w:val="center"/>
    </w:pPr>
    <w:rPr>
      <w:i/>
      <w:szCs w:val="20"/>
      <w:lang w:eastAsia="en-GB"/>
    </w:rPr>
  </w:style>
  <w:style w:type="character" w:styleId="FollowedHyperlink">
    <w:name w:val="FollowedHyperlink"/>
    <w:rsid w:val="00B534F2"/>
    <w:rPr>
      <w:color w:val="800080"/>
      <w:u w:val="single"/>
    </w:rPr>
  </w:style>
  <w:style w:type="paragraph" w:styleId="Footer">
    <w:name w:val="footer"/>
    <w:basedOn w:val="Normal"/>
    <w:link w:val="VoettekstTeken"/>
    <w:rsid w:val="00870A1B"/>
    <w:pPr>
      <w:tabs>
        <w:tab w:val="center" w:pos="4678"/>
        <w:tab w:val="right" w:pos="9356"/>
      </w:tabs>
    </w:pPr>
    <w:rPr>
      <w:lang w:val="fr-FR"/>
    </w:rPr>
  </w:style>
  <w:style w:type="character" w:customStyle="1" w:styleId="VoettekstTeken">
    <w:name w:val="Voettekst Teken"/>
    <w:link w:val="Footer"/>
    <w:locked/>
    <w:rsid w:val="00870A1B"/>
    <w:rPr>
      <w:rFonts w:ascii="Arial" w:hAnsi="Arial"/>
      <w:sz w:val="24"/>
      <w:lang w:eastAsia="en-US"/>
    </w:rPr>
  </w:style>
  <w:style w:type="character" w:styleId="FootnoteReference">
    <w:name w:val="footnote reference"/>
    <w:semiHidden/>
    <w:rsid w:val="00B534F2"/>
    <w:rPr>
      <w:vertAlign w:val="superscript"/>
    </w:rPr>
  </w:style>
  <w:style w:type="paragraph" w:styleId="FootnoteText">
    <w:name w:val="footnote text"/>
    <w:basedOn w:val="Normal"/>
    <w:link w:val="VoetnoottekstTeken"/>
    <w:semiHidden/>
    <w:rsid w:val="00B534F2"/>
    <w:rPr>
      <w:sz w:val="20"/>
      <w:szCs w:val="20"/>
      <w:lang w:val="fr-FR"/>
    </w:rPr>
  </w:style>
  <w:style w:type="character" w:customStyle="1" w:styleId="VoetnoottekstTeken">
    <w:name w:val="Voetnoottekst Teken"/>
    <w:link w:val="FootnoteText"/>
    <w:locked/>
    <w:rsid w:val="00B534F2"/>
    <w:rPr>
      <w:rFonts w:ascii="Arial" w:hAnsi="Arial"/>
      <w:lang w:eastAsia="en-US"/>
    </w:rPr>
  </w:style>
  <w:style w:type="paragraph" w:styleId="Header">
    <w:name w:val="header"/>
    <w:basedOn w:val="Normal"/>
    <w:link w:val="KoptekstTeken"/>
    <w:rsid w:val="0018656F"/>
    <w:pPr>
      <w:tabs>
        <w:tab w:val="center" w:pos="4678"/>
        <w:tab w:val="right" w:pos="9356"/>
      </w:tabs>
    </w:pPr>
    <w:rPr>
      <w:lang w:val="fr-FR"/>
    </w:rPr>
  </w:style>
  <w:style w:type="character" w:customStyle="1" w:styleId="KoptekstTeken">
    <w:name w:val="Koptekst Teken"/>
    <w:link w:val="Header"/>
    <w:locked/>
    <w:rsid w:val="0018656F"/>
    <w:rPr>
      <w:rFonts w:ascii="Arial" w:hAnsi="Arial"/>
      <w:sz w:val="24"/>
      <w:lang w:eastAsia="en-US"/>
    </w:rPr>
  </w:style>
  <w:style w:type="character" w:styleId="Hyperlink">
    <w:name w:val="Hyperlink"/>
    <w:uiPriority w:val="99"/>
    <w:rsid w:val="00B534F2"/>
    <w:rPr>
      <w:color w:val="0000FF"/>
      <w:u w:val="single"/>
    </w:rPr>
  </w:style>
  <w:style w:type="paragraph" w:styleId="Index1">
    <w:name w:val="index 1"/>
    <w:basedOn w:val="Normal"/>
    <w:next w:val="Normal"/>
    <w:autoRedefine/>
    <w:semiHidden/>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semiHidden/>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semiHidden/>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semiHidden/>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semiHidden/>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semiHidden/>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semiHidden/>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semiHidden/>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9"/>
      </w:numPr>
      <w:spacing w:after="120"/>
      <w:jc w:val="both"/>
    </w:pPr>
    <w:rPr>
      <w:szCs w:val="20"/>
      <w:lang w:eastAsia="en-GB"/>
    </w:rPr>
  </w:style>
  <w:style w:type="paragraph" w:customStyle="1" w:styleId="List1indent">
    <w:name w:val="List 1 indent"/>
    <w:basedOn w:val="Normal"/>
    <w:rsid w:val="007379A8"/>
    <w:pPr>
      <w:numPr>
        <w:ilvl w:val="1"/>
        <w:numId w:val="9"/>
      </w:numPr>
      <w:tabs>
        <w:tab w:val="clear" w:pos="993"/>
        <w:tab w:val="num" w:pos="1134"/>
      </w:tabs>
      <w:spacing w:after="120"/>
      <w:ind w:left="1134"/>
      <w:jc w:val="both"/>
    </w:pPr>
    <w:rPr>
      <w:szCs w:val="20"/>
      <w:lang w:eastAsia="en-GB"/>
    </w:rPr>
  </w:style>
  <w:style w:type="paragraph" w:customStyle="1" w:styleId="List1indent2">
    <w:name w:val="List 1 indent 2"/>
    <w:basedOn w:val="Normal"/>
    <w:rsid w:val="00B534F2"/>
    <w:pPr>
      <w:numPr>
        <w:ilvl w:val="2"/>
        <w:numId w:val="10"/>
      </w:numPr>
      <w:spacing w:after="120"/>
      <w:jc w:val="both"/>
    </w:pPr>
    <w:rPr>
      <w:sz w:val="20"/>
      <w:szCs w:val="20"/>
      <w:lang w:eastAsia="en-GB"/>
    </w:rPr>
  </w:style>
  <w:style w:type="paragraph" w:customStyle="1" w:styleId="List1indent2text">
    <w:name w:val="List 1 indent 2 text"/>
    <w:basedOn w:val="Normal"/>
    <w:rsid w:val="00B534F2"/>
    <w:pPr>
      <w:spacing w:after="120"/>
      <w:ind w:left="1701"/>
      <w:jc w:val="both"/>
    </w:pPr>
    <w:rPr>
      <w:sz w:val="20"/>
      <w:szCs w:val="20"/>
      <w:lang w:eastAsia="en-GB"/>
    </w:rPr>
  </w:style>
  <w:style w:type="paragraph" w:customStyle="1" w:styleId="List1indenttext">
    <w:name w:val="List 1 indent text"/>
    <w:basedOn w:val="Normal"/>
    <w:rsid w:val="00B534F2"/>
    <w:pPr>
      <w:spacing w:after="120"/>
      <w:ind w:left="1134"/>
      <w:jc w:val="both"/>
    </w:pPr>
    <w:rPr>
      <w:szCs w:val="20"/>
      <w:lang w:eastAsia="en-GB"/>
    </w:rPr>
  </w:style>
  <w:style w:type="paragraph" w:customStyle="1" w:styleId="List1text">
    <w:name w:val="List 1 text"/>
    <w:basedOn w:val="Normal"/>
    <w:rsid w:val="00B534F2"/>
    <w:pPr>
      <w:spacing w:after="120"/>
      <w:ind w:left="567"/>
      <w:jc w:val="both"/>
    </w:pPr>
    <w:rPr>
      <w:szCs w:val="20"/>
      <w:lang w:eastAsia="en-GB"/>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1"/>
      </w:numPr>
    </w:pPr>
  </w:style>
  <w:style w:type="paragraph" w:styleId="NormalWeb">
    <w:name w:val="Normal (Web)"/>
    <w:basedOn w:val="Normal"/>
    <w:rsid w:val="00B534F2"/>
  </w:style>
  <w:style w:type="character" w:styleId="PageNumber">
    <w:name w:val="page number"/>
    <w:rsid w:val="00B534F2"/>
    <w:rPr>
      <w:rFonts w:ascii="Arial" w:hAnsi="Arial"/>
      <w:sz w:val="20"/>
    </w:rPr>
  </w:style>
  <w:style w:type="paragraph" w:styleId="Quote">
    <w:name w:val="Quote"/>
    <w:basedOn w:val="Normal"/>
    <w:link w:val="CitaatTeken"/>
    <w:qFormat/>
    <w:rsid w:val="00B534F2"/>
    <w:pPr>
      <w:spacing w:before="60" w:after="60"/>
      <w:ind w:left="567" w:right="935"/>
      <w:jc w:val="both"/>
    </w:pPr>
    <w:rPr>
      <w:i/>
      <w:lang w:val="fr-FR"/>
    </w:rPr>
  </w:style>
  <w:style w:type="character" w:customStyle="1" w:styleId="CitaatTeken">
    <w:name w:val="Citaat Teken"/>
    <w:link w:val="Quote"/>
    <w:locked/>
    <w:rsid w:val="00B534F2"/>
    <w:rPr>
      <w:rFonts w:ascii="Arial" w:hAnsi="Arial"/>
      <w:i/>
      <w:sz w:val="24"/>
      <w:lang w:eastAsia="en-US"/>
    </w:rPr>
  </w:style>
  <w:style w:type="paragraph" w:customStyle="1" w:styleId="References">
    <w:name w:val="References"/>
    <w:basedOn w:val="Normal"/>
    <w:rsid w:val="00B534F2"/>
    <w:pPr>
      <w:numPr>
        <w:numId w:val="12"/>
      </w:numPr>
      <w:tabs>
        <w:tab w:val="left" w:pos="567"/>
      </w:tabs>
      <w:spacing w:after="120"/>
    </w:pPr>
    <w:rPr>
      <w:szCs w:val="20"/>
    </w:rPr>
  </w:style>
  <w:style w:type="paragraph" w:styleId="Subtitle">
    <w:name w:val="Subtitle"/>
    <w:basedOn w:val="Normal"/>
    <w:link w:val="SubtitelTeken"/>
    <w:qFormat/>
    <w:rsid w:val="00B534F2"/>
    <w:pPr>
      <w:spacing w:after="60"/>
      <w:jc w:val="center"/>
      <w:outlineLvl w:val="1"/>
    </w:pPr>
    <w:rPr>
      <w:b/>
      <w:sz w:val="28"/>
      <w:szCs w:val="28"/>
      <w:lang w:val="fr-FR"/>
    </w:rPr>
  </w:style>
  <w:style w:type="character" w:customStyle="1" w:styleId="SubtitelTeken">
    <w:name w:val="Subtitel Teken"/>
    <w:link w:val="Subtitle"/>
    <w:locked/>
    <w:rsid w:val="00B534F2"/>
    <w:rPr>
      <w:rFonts w:ascii="Arial" w:hAnsi="Arial"/>
      <w:b/>
      <w:sz w:val="28"/>
      <w:lang w:eastAsia="en-US"/>
    </w:rPr>
  </w:style>
  <w:style w:type="paragraph" w:styleId="TableofFigures">
    <w:name w:val="table of figures"/>
    <w:basedOn w:val="Normal"/>
    <w:next w:val="Normal"/>
    <w:semiHidden/>
    <w:rsid w:val="00B534F2"/>
    <w:pPr>
      <w:tabs>
        <w:tab w:val="left" w:pos="1418"/>
        <w:tab w:val="right" w:pos="9639"/>
      </w:tabs>
      <w:spacing w:before="60" w:after="60"/>
      <w:ind w:left="1418" w:hanging="1418"/>
    </w:pPr>
  </w:style>
  <w:style w:type="paragraph" w:customStyle="1" w:styleId="Table">
    <w:name w:val="Table_#"/>
    <w:basedOn w:val="Normal"/>
    <w:next w:val="Normal"/>
    <w:rsid w:val="00B534F2"/>
    <w:pPr>
      <w:numPr>
        <w:numId w:val="13"/>
      </w:numPr>
      <w:spacing w:before="120" w:after="120"/>
      <w:jc w:val="center"/>
    </w:pPr>
    <w:rPr>
      <w:i/>
      <w:szCs w:val="20"/>
      <w:lang w:eastAsia="en-GB"/>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elTeken"/>
    <w:qFormat/>
    <w:rsid w:val="00B534F2"/>
    <w:pPr>
      <w:spacing w:before="180" w:after="60"/>
      <w:jc w:val="center"/>
      <w:outlineLvl w:val="0"/>
    </w:pPr>
    <w:rPr>
      <w:b/>
      <w:bCs/>
      <w:kern w:val="28"/>
      <w:sz w:val="32"/>
      <w:szCs w:val="32"/>
      <w:lang w:val="fr-FR"/>
    </w:rPr>
  </w:style>
  <w:style w:type="character" w:customStyle="1" w:styleId="TitelTeken">
    <w:name w:val="Titel Teken"/>
    <w:link w:val="Title"/>
    <w:locked/>
    <w:rsid w:val="00B534F2"/>
    <w:rPr>
      <w:rFonts w:ascii="Arial" w:hAnsi="Arial"/>
      <w:b/>
      <w:kern w:val="28"/>
      <w:sz w:val="32"/>
      <w:lang w:eastAsia="en-US"/>
    </w:rPr>
  </w:style>
  <w:style w:type="paragraph" w:styleId="TOC1">
    <w:name w:val="toc 1"/>
    <w:basedOn w:val="Normal"/>
    <w:next w:val="Normal"/>
    <w:autoRedefine/>
    <w:uiPriority w:val="39"/>
    <w:qFormat/>
    <w:rsid w:val="00B534F2"/>
    <w:pPr>
      <w:tabs>
        <w:tab w:val="left" w:pos="567"/>
        <w:tab w:val="right" w:pos="9639"/>
      </w:tabs>
      <w:spacing w:before="120"/>
      <w:ind w:left="567" w:right="142" w:hanging="567"/>
      <w:jc w:val="both"/>
    </w:pPr>
    <w:rPr>
      <w:rFonts w:cs="Arial"/>
      <w:b/>
      <w:bCs/>
      <w:caps/>
    </w:rPr>
  </w:style>
  <w:style w:type="paragraph" w:styleId="TOC2">
    <w:name w:val="toc 2"/>
    <w:basedOn w:val="Normal"/>
    <w:next w:val="Normal"/>
    <w:autoRedefine/>
    <w:uiPriority w:val="39"/>
    <w:qFormat/>
    <w:rsid w:val="00B534F2"/>
    <w:pPr>
      <w:tabs>
        <w:tab w:val="left" w:pos="851"/>
        <w:tab w:val="right" w:pos="9639"/>
      </w:tabs>
      <w:spacing w:before="120" w:after="120"/>
    </w:pPr>
    <w:rPr>
      <w:bCs/>
      <w:szCs w:val="20"/>
    </w:rPr>
  </w:style>
  <w:style w:type="paragraph" w:styleId="TOC3">
    <w:name w:val="toc 3"/>
    <w:basedOn w:val="Normal"/>
    <w:next w:val="Normal"/>
    <w:autoRedefine/>
    <w:uiPriority w:val="39"/>
    <w:qFormat/>
    <w:rsid w:val="00B534F2"/>
    <w:pPr>
      <w:tabs>
        <w:tab w:val="left" w:pos="1701"/>
        <w:tab w:val="right" w:pos="9639"/>
      </w:tabs>
      <w:ind w:left="851"/>
    </w:pPr>
    <w:rPr>
      <w:sz w:val="20"/>
      <w:szCs w:val="20"/>
    </w:rPr>
  </w:style>
  <w:style w:type="paragraph" w:styleId="TOC4">
    <w:name w:val="toc 4"/>
    <w:basedOn w:val="Normal"/>
    <w:next w:val="Normal"/>
    <w:autoRedefine/>
    <w:semiHidden/>
    <w:rsid w:val="008F5390"/>
    <w:pPr>
      <w:tabs>
        <w:tab w:val="left" w:pos="1701"/>
        <w:tab w:val="right" w:pos="9639"/>
      </w:tabs>
      <w:spacing w:before="240" w:after="240"/>
      <w:ind w:left="1701" w:hanging="1701"/>
    </w:pPr>
    <w:rPr>
      <w:rFonts w:ascii="Arial Bold" w:hAnsi="Arial Bold" w:cs="Arial"/>
      <w:b/>
      <w:caps/>
      <w:noProof/>
      <w:szCs w:val="22"/>
      <w:lang w:eastAsia="en-GB"/>
    </w:rPr>
  </w:style>
  <w:style w:type="paragraph" w:styleId="TOC5">
    <w:name w:val="toc 5"/>
    <w:basedOn w:val="Normal"/>
    <w:next w:val="Normal"/>
    <w:autoRedefine/>
    <w:semiHidden/>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semiHidden/>
    <w:rsid w:val="00B534F2"/>
    <w:pPr>
      <w:ind w:left="960"/>
    </w:pPr>
    <w:rPr>
      <w:sz w:val="20"/>
      <w:szCs w:val="20"/>
    </w:rPr>
  </w:style>
  <w:style w:type="paragraph" w:styleId="TOC7">
    <w:name w:val="toc 7"/>
    <w:basedOn w:val="Normal"/>
    <w:next w:val="Normal"/>
    <w:autoRedefine/>
    <w:semiHidden/>
    <w:rsid w:val="00B534F2"/>
    <w:pPr>
      <w:ind w:left="1200"/>
    </w:pPr>
    <w:rPr>
      <w:sz w:val="20"/>
      <w:szCs w:val="20"/>
    </w:rPr>
  </w:style>
  <w:style w:type="paragraph" w:styleId="TOC8">
    <w:name w:val="toc 8"/>
    <w:basedOn w:val="Normal"/>
    <w:next w:val="Normal"/>
    <w:autoRedefine/>
    <w:semiHidden/>
    <w:rsid w:val="00B534F2"/>
    <w:pPr>
      <w:ind w:left="1440"/>
    </w:pPr>
    <w:rPr>
      <w:sz w:val="20"/>
      <w:szCs w:val="20"/>
    </w:rPr>
  </w:style>
  <w:style w:type="paragraph" w:styleId="TOC9">
    <w:name w:val="toc 9"/>
    <w:basedOn w:val="Normal"/>
    <w:next w:val="Normal"/>
    <w:autoRedefine/>
    <w:semiHidden/>
    <w:rsid w:val="00B534F2"/>
    <w:pPr>
      <w:ind w:left="1680"/>
    </w:pPr>
    <w:rPr>
      <w:sz w:val="20"/>
      <w:szCs w:val="20"/>
    </w:rPr>
  </w:style>
  <w:style w:type="table" w:styleId="TableGrid">
    <w:name w:val="Table Grid"/>
    <w:basedOn w:val="TableNormal"/>
    <w:rsid w:val="00371BEF"/>
    <w:rPr>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nnexHeading1">
    <w:name w:val="Annex Heading 1"/>
    <w:basedOn w:val="Normal"/>
    <w:next w:val="BodyText"/>
    <w:rsid w:val="00F710A0"/>
    <w:pPr>
      <w:spacing w:before="120" w:after="120"/>
    </w:pPr>
    <w:rPr>
      <w:rFonts w:cs="Arial"/>
      <w:b/>
      <w:caps/>
      <w:sz w:val="24"/>
      <w:lang w:eastAsia="en-GB"/>
    </w:rPr>
  </w:style>
  <w:style w:type="paragraph" w:customStyle="1" w:styleId="AnnexHeading2">
    <w:name w:val="Annex Heading 2"/>
    <w:basedOn w:val="Normal"/>
    <w:next w:val="BodyText"/>
    <w:rsid w:val="00F710A0"/>
    <w:pPr>
      <w:spacing w:before="120" w:after="120"/>
    </w:pPr>
    <w:rPr>
      <w:rFonts w:cs="Arial"/>
      <w:b/>
      <w:szCs w:val="22"/>
    </w:rPr>
  </w:style>
  <w:style w:type="paragraph" w:customStyle="1" w:styleId="AnnexHeading3">
    <w:name w:val="Annex Heading 3"/>
    <w:basedOn w:val="Normal"/>
    <w:next w:val="Normal"/>
    <w:rsid w:val="00F710A0"/>
    <w:pPr>
      <w:spacing w:before="120" w:after="120"/>
    </w:pPr>
    <w:rPr>
      <w:rFonts w:cs="Arial"/>
      <w:lang w:eastAsia="en-GB"/>
    </w:rPr>
  </w:style>
  <w:style w:type="paragraph" w:customStyle="1" w:styleId="AnnexHeading4">
    <w:name w:val="Annex Heading 4"/>
    <w:basedOn w:val="Normal"/>
    <w:next w:val="BodyText"/>
    <w:rsid w:val="00F710A0"/>
    <w:pPr>
      <w:spacing w:before="120" w:after="120"/>
    </w:pPr>
    <w:rPr>
      <w:rFonts w:cs="Arial"/>
      <w:lang w:eastAsia="en-GB"/>
    </w:rPr>
  </w:style>
  <w:style w:type="paragraph" w:styleId="List2">
    <w:name w:val="List 2"/>
    <w:basedOn w:val="Normal"/>
    <w:rsid w:val="007379A8"/>
    <w:pPr>
      <w:ind w:left="566" w:hanging="283"/>
    </w:pPr>
  </w:style>
  <w:style w:type="paragraph" w:styleId="BodyTextIndent3">
    <w:name w:val="Body Text Indent 3"/>
    <w:basedOn w:val="Normal"/>
    <w:link w:val="Plattetekstinspringen3Teken"/>
    <w:rsid w:val="00DD6174"/>
    <w:pPr>
      <w:spacing w:after="120"/>
      <w:ind w:left="1134"/>
    </w:pPr>
    <w:rPr>
      <w:szCs w:val="22"/>
      <w:lang w:val="fr-FR"/>
    </w:rPr>
  </w:style>
  <w:style w:type="paragraph" w:customStyle="1" w:styleId="AppendixHeading1">
    <w:name w:val="Appendix Heading 1"/>
    <w:basedOn w:val="Normal"/>
    <w:next w:val="BodyText"/>
    <w:rsid w:val="002F7535"/>
    <w:pPr>
      <w:tabs>
        <w:tab w:val="num" w:pos="567"/>
      </w:tabs>
      <w:spacing w:before="120" w:after="120"/>
      <w:ind w:left="567" w:hanging="567"/>
    </w:pPr>
    <w:rPr>
      <w:rFonts w:eastAsia="Times New Roman" w:cs="Arial"/>
      <w:b/>
      <w:caps/>
      <w:sz w:val="24"/>
      <w:szCs w:val="22"/>
      <w:lang w:eastAsia="en-GB"/>
    </w:rPr>
  </w:style>
  <w:style w:type="paragraph" w:customStyle="1" w:styleId="AppendixHeading2">
    <w:name w:val="Appendix Heading 2"/>
    <w:basedOn w:val="Normal"/>
    <w:next w:val="BodyText"/>
    <w:rsid w:val="002F7535"/>
    <w:pPr>
      <w:tabs>
        <w:tab w:val="num" w:pos="851"/>
      </w:tabs>
      <w:spacing w:before="120" w:after="120"/>
      <w:ind w:left="851" w:hanging="851"/>
    </w:pPr>
    <w:rPr>
      <w:rFonts w:eastAsia="Times New Roman" w:cs="Arial"/>
      <w:b/>
      <w:szCs w:val="22"/>
      <w:lang w:eastAsia="en-GB"/>
    </w:rPr>
  </w:style>
  <w:style w:type="paragraph" w:styleId="BodyTextFirstIndent">
    <w:name w:val="Body Text First Indent"/>
    <w:basedOn w:val="BodyText"/>
    <w:link w:val="PlatteteksteersteinspringingTeken"/>
    <w:rsid w:val="00DD6174"/>
    <w:pPr>
      <w:ind w:firstLine="210"/>
      <w:jc w:val="left"/>
    </w:pPr>
  </w:style>
  <w:style w:type="character" w:customStyle="1" w:styleId="PlatteteksteersteinspringingTeken">
    <w:name w:val="Platte tekst eerste inspringing Teken"/>
    <w:link w:val="BodyTextFirstIndent"/>
    <w:locked/>
    <w:rsid w:val="00DD6174"/>
    <w:rPr>
      <w:rFonts w:ascii="Arial" w:hAnsi="Arial"/>
      <w:sz w:val="24"/>
      <w:lang w:eastAsia="en-US"/>
    </w:rPr>
  </w:style>
  <w:style w:type="paragraph" w:styleId="BodyTextFirstIndent2">
    <w:name w:val="Body Text First Indent 2"/>
    <w:basedOn w:val="BodyTextIndent"/>
    <w:link w:val="Platteteksteersteinspringing2Teken"/>
    <w:rsid w:val="00DD6174"/>
    <w:pPr>
      <w:ind w:left="283" w:firstLine="210"/>
    </w:pPr>
  </w:style>
  <w:style w:type="character" w:customStyle="1" w:styleId="Platteteksteersteinspringing2Teken">
    <w:name w:val="Platte tekst eerste inspringing 2 Teken"/>
    <w:link w:val="BodyTextFirstIndent2"/>
    <w:locked/>
    <w:rsid w:val="00DD6174"/>
    <w:rPr>
      <w:rFonts w:ascii="Arial" w:hAnsi="Arial"/>
      <w:sz w:val="24"/>
      <w:lang w:eastAsia="en-US"/>
    </w:rPr>
  </w:style>
  <w:style w:type="character" w:customStyle="1" w:styleId="Plattetekstinspringen3Teken">
    <w:name w:val="Platte tekst inspringen 3 Teken"/>
    <w:link w:val="BodyTextIndent3"/>
    <w:locked/>
    <w:rsid w:val="00DD6174"/>
    <w:rPr>
      <w:rFonts w:ascii="Arial" w:hAnsi="Arial"/>
      <w:sz w:val="22"/>
      <w:lang w:eastAsia="en-US"/>
    </w:rPr>
  </w:style>
  <w:style w:type="paragraph" w:styleId="BodyText2">
    <w:name w:val="Body Text 2"/>
    <w:basedOn w:val="Normal"/>
    <w:link w:val="Plattetekst2Teken"/>
    <w:rsid w:val="00032948"/>
    <w:pPr>
      <w:spacing w:after="120" w:line="480" w:lineRule="auto"/>
    </w:pPr>
    <w:rPr>
      <w:lang w:val="fr-FR"/>
    </w:rPr>
  </w:style>
  <w:style w:type="character" w:customStyle="1" w:styleId="Plattetekst2Teken">
    <w:name w:val="Platte tekst 2 Teken"/>
    <w:link w:val="BodyText2"/>
    <w:locked/>
    <w:rsid w:val="00032948"/>
    <w:rPr>
      <w:rFonts w:ascii="Arial" w:hAnsi="Arial"/>
      <w:sz w:val="24"/>
      <w:lang w:eastAsia="en-US"/>
    </w:rPr>
  </w:style>
  <w:style w:type="paragraph" w:customStyle="1" w:styleId="AppendixHeading3">
    <w:name w:val="Appendix Heading 3"/>
    <w:basedOn w:val="Normal"/>
    <w:next w:val="Normal"/>
    <w:rsid w:val="002F7535"/>
    <w:pPr>
      <w:tabs>
        <w:tab w:val="num" w:pos="992"/>
      </w:tabs>
      <w:spacing w:before="120" w:after="120"/>
      <w:ind w:left="992" w:hanging="992"/>
    </w:pPr>
    <w:rPr>
      <w:rFonts w:eastAsia="Times New Roman" w:cs="Arial"/>
      <w:szCs w:val="22"/>
      <w:lang w:eastAsia="en-GB"/>
    </w:rPr>
  </w:style>
  <w:style w:type="character" w:customStyle="1" w:styleId="Kop1Teken">
    <w:name w:val="Kop 1 Teken"/>
    <w:link w:val="Heading1"/>
    <w:locked/>
    <w:rsid w:val="009B06B7"/>
    <w:rPr>
      <w:rFonts w:ascii="Arial" w:eastAsia="Times New Roman" w:hAnsi="Arial"/>
      <w:b/>
      <w:caps/>
      <w:kern w:val="28"/>
      <w:sz w:val="24"/>
      <w:szCs w:val="22"/>
      <w:lang w:val="fr-FR" w:eastAsia="de-DE"/>
    </w:rPr>
  </w:style>
  <w:style w:type="paragraph" w:styleId="ListParagraph">
    <w:name w:val="List Paragraph"/>
    <w:basedOn w:val="Normal"/>
    <w:qFormat/>
    <w:rsid w:val="009345C5"/>
    <w:pPr>
      <w:ind w:left="720"/>
    </w:pPr>
  </w:style>
  <w:style w:type="character" w:customStyle="1" w:styleId="apple-converted-space">
    <w:name w:val="apple-converted-space"/>
    <w:rsid w:val="009E7564"/>
    <w:rPr>
      <w:rFonts w:cs="Times New Roman"/>
    </w:rPr>
  </w:style>
  <w:style w:type="paragraph" w:customStyle="1" w:styleId="Style14ptBoldCentered">
    <w:name w:val="Style 14 pt Bold Centered"/>
    <w:basedOn w:val="Normal"/>
    <w:rsid w:val="00952FA5"/>
    <w:pPr>
      <w:spacing w:after="120"/>
      <w:jc w:val="center"/>
    </w:pPr>
    <w:rPr>
      <w:rFonts w:ascii="Times New Roman" w:hAnsi="Times New Roman"/>
      <w:b/>
      <w:bCs/>
      <w:sz w:val="28"/>
      <w:szCs w:val="20"/>
    </w:rPr>
  </w:style>
  <w:style w:type="paragraph" w:customStyle="1" w:styleId="Default">
    <w:name w:val="Default"/>
    <w:rsid w:val="00083D6F"/>
    <w:pPr>
      <w:autoSpaceDE w:val="0"/>
      <w:autoSpaceDN w:val="0"/>
      <w:adjustRightInd w:val="0"/>
    </w:pPr>
    <w:rPr>
      <w:rFonts w:ascii="Arial" w:hAnsi="Arial" w:cs="Arial"/>
      <w:color w:val="000000"/>
      <w:sz w:val="24"/>
      <w:szCs w:val="24"/>
    </w:rPr>
  </w:style>
  <w:style w:type="paragraph" w:styleId="Revision">
    <w:name w:val="Revision"/>
    <w:hidden/>
    <w:semiHidden/>
    <w:rsid w:val="00EA37F7"/>
    <w:rPr>
      <w:rFonts w:ascii="Arial" w:hAnsi="Arial"/>
      <w:sz w:val="22"/>
      <w:szCs w:val="24"/>
      <w:lang w:eastAsia="en-US"/>
    </w:rPr>
  </w:style>
  <w:style w:type="numbering" w:styleId="ArticleSection">
    <w:name w:val="Outline List 3"/>
    <w:basedOn w:val="NoList"/>
    <w:rsid w:val="00B71175"/>
    <w:pPr>
      <w:numPr>
        <w:numId w:val="3"/>
      </w:numPr>
    </w:pPr>
  </w:style>
  <w:style w:type="paragraph" w:customStyle="1" w:styleId="IALA">
    <w:name w:val="IALA"/>
    <w:basedOn w:val="BodyText"/>
    <w:link w:val="IALATegn"/>
    <w:uiPriority w:val="99"/>
    <w:rsid w:val="008C72EA"/>
    <w:rPr>
      <w:rFonts w:eastAsia="Times New Roman"/>
      <w:szCs w:val="22"/>
      <w:lang w:val="en-GB" w:eastAsia="en-GB"/>
    </w:rPr>
  </w:style>
  <w:style w:type="character" w:customStyle="1" w:styleId="IALATegn">
    <w:name w:val="IALA Tegn"/>
    <w:basedOn w:val="PlattetekstTeken"/>
    <w:link w:val="IALA"/>
    <w:uiPriority w:val="99"/>
    <w:locked/>
    <w:rsid w:val="008C72EA"/>
    <w:rPr>
      <w:rFonts w:ascii="Arial" w:eastAsia="Times New Roman" w:hAnsi="Arial"/>
      <w:sz w:val="22"/>
      <w:szCs w:val="22"/>
      <w:lang w:eastAsia="en-US"/>
    </w:rPr>
  </w:style>
  <w:style w:type="paragraph" w:styleId="TOCHeading">
    <w:name w:val="TOC Heading"/>
    <w:basedOn w:val="Heading1"/>
    <w:next w:val="Normal"/>
    <w:uiPriority w:val="39"/>
    <w:semiHidden/>
    <w:unhideWhenUsed/>
    <w:qFormat/>
    <w:rsid w:val="00CC63C5"/>
    <w:pPr>
      <w:keepLines/>
      <w:numPr>
        <w:numId w:val="0"/>
      </w:numPr>
      <w:spacing w:before="480" w:after="0" w:line="276" w:lineRule="auto"/>
      <w:outlineLvl w:val="9"/>
    </w:pPr>
    <w:rPr>
      <w:rFonts w:asciiTheme="majorHAnsi" w:eastAsiaTheme="majorEastAsia" w:hAnsiTheme="majorHAnsi" w:cstheme="majorBidi"/>
      <w:bCs/>
      <w:caps w:val="0"/>
      <w:color w:val="365F91" w:themeColor="accent1" w:themeShade="BF"/>
      <w:kern w:val="0"/>
      <w:sz w:val="28"/>
      <w:szCs w:val="28"/>
      <w:lang w:val="nl-BE" w:eastAsia="nl-BE"/>
    </w:rPr>
  </w:style>
  <w:style w:type="paragraph" w:customStyle="1" w:styleId="List1indent1">
    <w:name w:val="List 1 indent 1"/>
    <w:basedOn w:val="Normal"/>
    <w:qFormat/>
    <w:rsid w:val="00586038"/>
    <w:pPr>
      <w:tabs>
        <w:tab w:val="num" w:pos="1134"/>
      </w:tabs>
      <w:spacing w:after="120"/>
      <w:ind w:left="1134" w:hanging="567"/>
      <w:jc w:val="both"/>
    </w:pPr>
    <w:rPr>
      <w:rFonts w:eastAsia="Calibri" w:cs="Arial"/>
      <w:szCs w:val="22"/>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qFormat="1"/>
    <w:lsdException w:name="heading 7" w:qFormat="1"/>
    <w:lsdException w:name="heading 8" w:qFormat="1"/>
    <w:lsdException w:name="heading 9" w:qFormat="1"/>
    <w:lsdException w:name="toc 1" w:locked="1" w:uiPriority="39" w:qFormat="1"/>
    <w:lsdException w:name="toc 2" w:locked="1" w:uiPriority="39" w:qFormat="1"/>
    <w:lsdException w:name="toc 3" w:locked="1" w:uiPriority="39" w:qFormat="1"/>
    <w:lsdException w:name="toc 4" w:locked="1"/>
    <w:lsdException w:name="toc 5" w:locked="1"/>
    <w:lsdException w:name="caption" w:locked="1" w:semiHidden="1" w:unhideWhenUsed="1" w:qFormat="1"/>
    <w:lsdException w:name="table of figures" w:locked="1"/>
    <w:lsdException w:name="Title" w:locked="1" w:qFormat="1"/>
    <w:lsdException w:name="Default Paragraph Font" w:locked="1"/>
    <w:lsdException w:name="Body Text" w:locked="1"/>
    <w:lsdException w:name="Subtitle" w:locked="1" w:qFormat="1"/>
    <w:lsdException w:name="Hyperlink" w:locked="1" w:uiPriority="99"/>
    <w:lsdException w:name="Strong" w:qFormat="1"/>
    <w:lsdException w:name="Emphasis" w:qFormat="1"/>
    <w:lsdException w:name="Normal (Web)" w:locked="1"/>
    <w:lsdException w:name="No List"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4622"/>
    <w:rPr>
      <w:rFonts w:ascii="Arial" w:hAnsi="Arial"/>
      <w:sz w:val="22"/>
      <w:szCs w:val="24"/>
      <w:lang w:eastAsia="en-US"/>
    </w:rPr>
  </w:style>
  <w:style w:type="paragraph" w:styleId="Heading1">
    <w:name w:val="heading 1"/>
    <w:basedOn w:val="Normal"/>
    <w:next w:val="BodyText"/>
    <w:link w:val="Kop1Teken"/>
    <w:qFormat/>
    <w:rsid w:val="009B06B7"/>
    <w:pPr>
      <w:keepNext/>
      <w:numPr>
        <w:numId w:val="15"/>
      </w:numPr>
      <w:tabs>
        <w:tab w:val="clear" w:pos="567"/>
        <w:tab w:val="num" w:pos="4679"/>
      </w:tabs>
      <w:spacing w:before="240" w:after="240"/>
      <w:outlineLvl w:val="0"/>
    </w:pPr>
    <w:rPr>
      <w:rFonts w:eastAsia="Times New Roman"/>
      <w:b/>
      <w:caps/>
      <w:kern w:val="28"/>
      <w:sz w:val="24"/>
      <w:szCs w:val="22"/>
      <w:lang w:val="fr-FR" w:eastAsia="de-DE"/>
    </w:rPr>
  </w:style>
  <w:style w:type="paragraph" w:styleId="Heading2">
    <w:name w:val="heading 2"/>
    <w:basedOn w:val="Normal"/>
    <w:next w:val="BodyText"/>
    <w:qFormat/>
    <w:rsid w:val="00371BEF"/>
    <w:pPr>
      <w:numPr>
        <w:ilvl w:val="1"/>
        <w:numId w:val="15"/>
      </w:numPr>
      <w:spacing w:before="120" w:after="120"/>
      <w:outlineLvl w:val="1"/>
    </w:pPr>
    <w:rPr>
      <w:b/>
    </w:rPr>
  </w:style>
  <w:style w:type="paragraph" w:styleId="Heading3">
    <w:name w:val="heading 3"/>
    <w:basedOn w:val="Normal"/>
    <w:next w:val="BodyTextFirstIndent2"/>
    <w:qFormat/>
    <w:rsid w:val="004A3893"/>
    <w:pPr>
      <w:keepNext/>
      <w:numPr>
        <w:ilvl w:val="2"/>
        <w:numId w:val="15"/>
      </w:numPr>
      <w:spacing w:before="120" w:after="120"/>
      <w:outlineLvl w:val="2"/>
    </w:pPr>
    <w:rPr>
      <w:szCs w:val="20"/>
      <w:lang w:eastAsia="de-DE"/>
    </w:rPr>
  </w:style>
  <w:style w:type="paragraph" w:styleId="Heading4">
    <w:name w:val="heading 4"/>
    <w:basedOn w:val="Normal"/>
    <w:next w:val="Normal"/>
    <w:qFormat/>
    <w:rsid w:val="004A3893"/>
    <w:pPr>
      <w:keepNext/>
      <w:numPr>
        <w:ilvl w:val="3"/>
        <w:numId w:val="15"/>
      </w:numPr>
      <w:spacing w:before="120" w:after="120"/>
      <w:outlineLvl w:val="3"/>
    </w:pPr>
    <w:rPr>
      <w:szCs w:val="20"/>
      <w:lang w:eastAsia="de-DE"/>
    </w:rPr>
  </w:style>
  <w:style w:type="paragraph" w:styleId="Heading5">
    <w:name w:val="heading 5"/>
    <w:basedOn w:val="Normal"/>
    <w:next w:val="Normal"/>
    <w:qFormat/>
    <w:rsid w:val="00B534F2"/>
    <w:pPr>
      <w:numPr>
        <w:ilvl w:val="4"/>
        <w:numId w:val="15"/>
      </w:numPr>
      <w:tabs>
        <w:tab w:val="num" w:pos="1008"/>
      </w:tabs>
      <w:spacing w:before="240" w:after="60"/>
      <w:ind w:left="1008" w:hanging="1008"/>
      <w:outlineLvl w:val="4"/>
    </w:pPr>
    <w:rPr>
      <w:szCs w:val="20"/>
      <w:lang w:val="de-DE" w:eastAsia="de-DE"/>
    </w:rPr>
  </w:style>
  <w:style w:type="paragraph" w:styleId="Heading6">
    <w:name w:val="heading 6"/>
    <w:basedOn w:val="Normal"/>
    <w:next w:val="Normal"/>
    <w:qFormat/>
    <w:rsid w:val="00B534F2"/>
    <w:pPr>
      <w:numPr>
        <w:ilvl w:val="5"/>
        <w:numId w:val="15"/>
      </w:numPr>
      <w:tabs>
        <w:tab w:val="num" w:pos="1152"/>
      </w:tabs>
      <w:spacing w:before="240" w:after="60"/>
      <w:ind w:left="1152" w:hanging="1152"/>
      <w:outlineLvl w:val="5"/>
    </w:pPr>
    <w:rPr>
      <w:i/>
      <w:szCs w:val="20"/>
      <w:lang w:val="de-DE" w:eastAsia="de-DE"/>
    </w:rPr>
  </w:style>
  <w:style w:type="paragraph" w:styleId="Heading7">
    <w:name w:val="heading 7"/>
    <w:basedOn w:val="Normal"/>
    <w:next w:val="Normal"/>
    <w:qFormat/>
    <w:rsid w:val="00B534F2"/>
    <w:pPr>
      <w:numPr>
        <w:ilvl w:val="6"/>
        <w:numId w:val="15"/>
      </w:numPr>
      <w:tabs>
        <w:tab w:val="num" w:pos="1296"/>
      </w:tabs>
      <w:spacing w:before="240" w:after="60"/>
      <w:ind w:left="1296" w:hanging="1296"/>
      <w:outlineLvl w:val="6"/>
    </w:pPr>
    <w:rPr>
      <w:szCs w:val="20"/>
      <w:lang w:val="de-DE" w:eastAsia="de-DE"/>
    </w:rPr>
  </w:style>
  <w:style w:type="paragraph" w:styleId="Heading8">
    <w:name w:val="heading 8"/>
    <w:basedOn w:val="Normal"/>
    <w:next w:val="Normal"/>
    <w:qFormat/>
    <w:rsid w:val="00B534F2"/>
    <w:pPr>
      <w:numPr>
        <w:ilvl w:val="7"/>
        <w:numId w:val="15"/>
      </w:numPr>
      <w:tabs>
        <w:tab w:val="num" w:pos="1440"/>
      </w:tabs>
      <w:spacing w:before="240" w:after="60"/>
      <w:ind w:left="1440" w:hanging="1440"/>
      <w:outlineLvl w:val="7"/>
    </w:pPr>
    <w:rPr>
      <w:i/>
      <w:szCs w:val="20"/>
      <w:lang w:val="de-DE" w:eastAsia="de-DE"/>
    </w:rPr>
  </w:style>
  <w:style w:type="paragraph" w:styleId="Heading9">
    <w:name w:val="heading 9"/>
    <w:basedOn w:val="Normal"/>
    <w:next w:val="Normal"/>
    <w:qFormat/>
    <w:rsid w:val="00B534F2"/>
    <w:pPr>
      <w:numPr>
        <w:ilvl w:val="8"/>
        <w:numId w:val="15"/>
      </w:numPr>
      <w:tabs>
        <w:tab w:val="num" w:pos="1584"/>
      </w:tabs>
      <w:spacing w:before="240" w:after="60"/>
      <w:ind w:left="1584" w:hanging="1584"/>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PlattetekstTeken"/>
    <w:rsid w:val="008F5390"/>
    <w:pPr>
      <w:spacing w:after="120"/>
      <w:jc w:val="both"/>
    </w:pPr>
    <w:rPr>
      <w:lang w:val="fr-FR"/>
    </w:rPr>
  </w:style>
  <w:style w:type="character" w:customStyle="1" w:styleId="PlattetekstTeken">
    <w:name w:val="Platte tekst Teken"/>
    <w:link w:val="BodyText"/>
    <w:locked/>
    <w:rsid w:val="008F5390"/>
    <w:rPr>
      <w:rFonts w:ascii="Arial" w:hAnsi="Arial"/>
      <w:sz w:val="24"/>
      <w:lang w:eastAsia="en-US"/>
    </w:rPr>
  </w:style>
  <w:style w:type="paragraph" w:customStyle="1" w:styleId="Annex">
    <w:name w:val="Annex"/>
    <w:basedOn w:val="Heading1"/>
    <w:next w:val="Normal"/>
    <w:autoRedefine/>
    <w:rsid w:val="00C70EFE"/>
    <w:pPr>
      <w:numPr>
        <w:numId w:val="0"/>
      </w:numPr>
      <w:tabs>
        <w:tab w:val="num" w:pos="1701"/>
      </w:tabs>
      <w:ind w:left="1701" w:hanging="1701"/>
      <w:jc w:val="both"/>
    </w:pPr>
    <w:rPr>
      <w:kern w:val="0"/>
      <w:lang w:eastAsia="en-GB"/>
    </w:rPr>
  </w:style>
  <w:style w:type="paragraph" w:customStyle="1" w:styleId="Appendix">
    <w:name w:val="Appendix"/>
    <w:basedOn w:val="Normal"/>
    <w:next w:val="Heading1"/>
    <w:rsid w:val="00F155DC"/>
    <w:pPr>
      <w:numPr>
        <w:numId w:val="2"/>
      </w:numPr>
      <w:tabs>
        <w:tab w:val="left" w:pos="1985"/>
      </w:tabs>
      <w:spacing w:after="240"/>
      <w:ind w:left="1985" w:hanging="1985"/>
    </w:pPr>
    <w:rPr>
      <w:b/>
      <w:sz w:val="24"/>
      <w:szCs w:val="28"/>
    </w:rPr>
  </w:style>
  <w:style w:type="paragraph" w:styleId="BalloonText">
    <w:name w:val="Balloon Text"/>
    <w:basedOn w:val="Normal"/>
    <w:link w:val="BallontekstTeken"/>
    <w:semiHidden/>
    <w:rsid w:val="00B534F2"/>
    <w:rPr>
      <w:rFonts w:ascii="Tahoma" w:hAnsi="Tahoma"/>
      <w:sz w:val="16"/>
      <w:szCs w:val="16"/>
      <w:lang w:val="fr-FR"/>
    </w:rPr>
  </w:style>
  <w:style w:type="character" w:customStyle="1" w:styleId="BallontekstTeken">
    <w:name w:val="Ballontekst Teken"/>
    <w:link w:val="BalloonText"/>
    <w:locked/>
    <w:rsid w:val="00B534F2"/>
    <w:rPr>
      <w:rFonts w:ascii="Tahoma" w:hAnsi="Tahoma"/>
      <w:sz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PlattetekstinspringenTeken"/>
    <w:rsid w:val="00032948"/>
    <w:pPr>
      <w:spacing w:after="120"/>
      <w:ind w:left="993"/>
    </w:pPr>
    <w:rPr>
      <w:lang w:val="fr-FR"/>
    </w:rPr>
  </w:style>
  <w:style w:type="character" w:customStyle="1" w:styleId="PlattetekstinspringenTeken">
    <w:name w:val="Platte tekst inspringen Teken"/>
    <w:link w:val="BodyTextIndent"/>
    <w:locked/>
    <w:rsid w:val="00032948"/>
    <w:rPr>
      <w:rFonts w:ascii="Arial" w:hAnsi="Arial"/>
      <w:sz w:val="24"/>
      <w:lang w:eastAsia="en-US"/>
    </w:rPr>
  </w:style>
  <w:style w:type="paragraph" w:styleId="BodyTextIndent2">
    <w:name w:val="Body Text Indent 2"/>
    <w:basedOn w:val="Normal"/>
    <w:link w:val="Plattetekstinspringen2Teken"/>
    <w:rsid w:val="00032948"/>
    <w:pPr>
      <w:spacing w:after="120"/>
      <w:ind w:left="1134"/>
      <w:jc w:val="both"/>
    </w:pPr>
    <w:rPr>
      <w:lang w:val="fr-FR" w:eastAsia="de-DE"/>
    </w:rPr>
  </w:style>
  <w:style w:type="character" w:customStyle="1" w:styleId="Plattetekstinspringen2Teken">
    <w:name w:val="Platte tekst inspringen 2 Teken"/>
    <w:link w:val="BodyTextIndent2"/>
    <w:locked/>
    <w:rsid w:val="00032948"/>
    <w:rPr>
      <w:rFonts w:ascii="Arial" w:hAnsi="Arial"/>
      <w:sz w:val="24"/>
      <w:lang w:eastAsia="de-DE"/>
    </w:rPr>
  </w:style>
  <w:style w:type="paragraph" w:customStyle="1" w:styleId="Bullet1">
    <w:name w:val="Bullet 1"/>
    <w:basedOn w:val="Normal"/>
    <w:rsid w:val="004A3893"/>
    <w:pPr>
      <w:numPr>
        <w:numId w:val="4"/>
      </w:numPr>
      <w:tabs>
        <w:tab w:val="clear" w:pos="720"/>
        <w:tab w:val="num" w:pos="993"/>
      </w:tabs>
      <w:spacing w:after="120"/>
      <w:ind w:left="993" w:hanging="426"/>
      <w:jc w:val="both"/>
      <w:outlineLvl w:val="0"/>
    </w:pPr>
    <w:rPr>
      <w:rFonts w:eastAsia="Times New Roman"/>
      <w:szCs w:val="20"/>
      <w:lang w:eastAsia="en-GB"/>
    </w:rPr>
  </w:style>
  <w:style w:type="paragraph" w:customStyle="1" w:styleId="Bullet1text">
    <w:name w:val="Bullet 1 text"/>
    <w:basedOn w:val="Normal"/>
    <w:rsid w:val="004A3893"/>
    <w:pPr>
      <w:suppressAutoHyphens/>
      <w:spacing w:after="120"/>
      <w:ind w:left="993"/>
      <w:jc w:val="both"/>
    </w:pPr>
    <w:rPr>
      <w:szCs w:val="20"/>
      <w:lang w:eastAsia="en-GB"/>
    </w:rPr>
  </w:style>
  <w:style w:type="paragraph" w:customStyle="1" w:styleId="Bullet2">
    <w:name w:val="Bullet 2"/>
    <w:basedOn w:val="Normal"/>
    <w:rsid w:val="004A3893"/>
    <w:pPr>
      <w:numPr>
        <w:numId w:val="5"/>
      </w:numPr>
      <w:tabs>
        <w:tab w:val="left" w:pos="1418"/>
      </w:tabs>
      <w:spacing w:after="120"/>
    </w:pPr>
    <w:rPr>
      <w:sz w:val="20"/>
      <w:szCs w:val="20"/>
      <w:lang w:eastAsia="en-GB"/>
    </w:rPr>
  </w:style>
  <w:style w:type="paragraph" w:customStyle="1" w:styleId="Bullet2text">
    <w:name w:val="Bullet 2 text"/>
    <w:basedOn w:val="Normal"/>
    <w:rsid w:val="00CB5860"/>
    <w:pPr>
      <w:suppressAutoHyphens/>
      <w:spacing w:after="120"/>
      <w:ind w:left="1418"/>
      <w:jc w:val="both"/>
    </w:pPr>
    <w:rPr>
      <w:sz w:val="20"/>
      <w:szCs w:val="20"/>
      <w:lang w:eastAsia="en-GB"/>
    </w:rPr>
  </w:style>
  <w:style w:type="paragraph" w:customStyle="1" w:styleId="Bullet3">
    <w:name w:val="Bullet 3"/>
    <w:basedOn w:val="Bullet2"/>
    <w:rsid w:val="00E7550C"/>
    <w:pPr>
      <w:numPr>
        <w:numId w:val="6"/>
      </w:numPr>
      <w:tabs>
        <w:tab w:val="clear" w:pos="1418"/>
        <w:tab w:val="clear" w:pos="1560"/>
        <w:tab w:val="num" w:pos="72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lang w:eastAsia="en-GB"/>
    </w:rPr>
  </w:style>
  <w:style w:type="character" w:styleId="CommentReference">
    <w:name w:val="annotation reference"/>
    <w:semiHidden/>
    <w:rsid w:val="00B534F2"/>
    <w:rPr>
      <w:sz w:val="16"/>
    </w:rPr>
  </w:style>
  <w:style w:type="paragraph" w:styleId="CommentText">
    <w:name w:val="annotation text"/>
    <w:basedOn w:val="Normal"/>
    <w:link w:val="TekstopmerkingTeken"/>
    <w:semiHidden/>
    <w:rsid w:val="00B534F2"/>
    <w:rPr>
      <w:lang w:val="fr-FR" w:eastAsia="de-DE"/>
    </w:rPr>
  </w:style>
  <w:style w:type="character" w:customStyle="1" w:styleId="TekstopmerkingTeken">
    <w:name w:val="Tekst opmerking Teken"/>
    <w:link w:val="CommentText"/>
    <w:locked/>
    <w:rsid w:val="00B534F2"/>
    <w:rPr>
      <w:rFonts w:ascii="Arial" w:hAnsi="Arial"/>
      <w:sz w:val="24"/>
      <w:lang w:eastAsia="de-DE"/>
    </w:rPr>
  </w:style>
  <w:style w:type="paragraph" w:styleId="CommentSubject">
    <w:name w:val="annotation subject"/>
    <w:basedOn w:val="CommentText"/>
    <w:next w:val="CommentText"/>
    <w:link w:val="OnderwerpvanopmerkingTeken"/>
    <w:semiHidden/>
    <w:rsid w:val="00B534F2"/>
    <w:rPr>
      <w:b/>
      <w:bCs/>
      <w:lang w:eastAsia="en-US"/>
    </w:rPr>
  </w:style>
  <w:style w:type="character" w:customStyle="1" w:styleId="OnderwerpvanopmerkingTeken">
    <w:name w:val="Onderwerp van opmerking Teken"/>
    <w:link w:val="CommentSubject"/>
    <w:locked/>
    <w:rsid w:val="00B534F2"/>
    <w:rPr>
      <w:rFonts w:ascii="Arial" w:hAnsi="Arial"/>
      <w:b/>
      <w:sz w:val="24"/>
      <w:lang w:eastAsia="en-US"/>
    </w:rPr>
  </w:style>
  <w:style w:type="paragraph" w:styleId="DocumentMap">
    <w:name w:val="Document Map"/>
    <w:basedOn w:val="Normal"/>
    <w:link w:val="DocumentstructuurTeken"/>
    <w:semiHidden/>
    <w:rsid w:val="00B534F2"/>
    <w:pPr>
      <w:shd w:val="clear" w:color="auto" w:fill="000080"/>
    </w:pPr>
    <w:rPr>
      <w:rFonts w:ascii="Tahoma" w:hAnsi="Tahoma"/>
      <w:sz w:val="20"/>
      <w:lang w:val="de-DE" w:eastAsia="de-DE"/>
    </w:rPr>
  </w:style>
  <w:style w:type="character" w:customStyle="1" w:styleId="DocumentstructuurTeken">
    <w:name w:val="Documentstructuur Teken"/>
    <w:link w:val="DocumentMap"/>
    <w:locked/>
    <w:rsid w:val="00B534F2"/>
    <w:rPr>
      <w:rFonts w:ascii="Tahoma" w:hAnsi="Tahoma"/>
      <w:sz w:val="24"/>
      <w:shd w:val="clear" w:color="auto" w:fill="000080"/>
      <w:lang w:val="de-DE" w:eastAsia="de-DE"/>
    </w:rPr>
  </w:style>
  <w:style w:type="character" w:styleId="Emphasis">
    <w:name w:val="Emphasis"/>
    <w:qFormat/>
    <w:rsid w:val="00B534F2"/>
    <w:rPr>
      <w:i/>
    </w:rPr>
  </w:style>
  <w:style w:type="paragraph" w:customStyle="1" w:styleId="equation">
    <w:name w:val="equation"/>
    <w:basedOn w:val="Normal"/>
    <w:next w:val="BodyText"/>
    <w:rsid w:val="00B534F2"/>
    <w:pPr>
      <w:keepNext/>
      <w:numPr>
        <w:numId w:val="7"/>
      </w:numPr>
      <w:tabs>
        <w:tab w:val="left" w:pos="142"/>
      </w:tabs>
      <w:spacing w:after="120"/>
      <w:jc w:val="right"/>
    </w:pPr>
  </w:style>
  <w:style w:type="paragraph" w:customStyle="1" w:styleId="Figure">
    <w:name w:val="Figure_#"/>
    <w:basedOn w:val="Normal"/>
    <w:next w:val="BodyText"/>
    <w:rsid w:val="00B534F2"/>
    <w:pPr>
      <w:numPr>
        <w:numId w:val="8"/>
      </w:numPr>
      <w:spacing w:before="120" w:after="120"/>
      <w:jc w:val="center"/>
    </w:pPr>
    <w:rPr>
      <w:i/>
      <w:szCs w:val="20"/>
      <w:lang w:eastAsia="en-GB"/>
    </w:rPr>
  </w:style>
  <w:style w:type="character" w:styleId="FollowedHyperlink">
    <w:name w:val="FollowedHyperlink"/>
    <w:rsid w:val="00B534F2"/>
    <w:rPr>
      <w:color w:val="800080"/>
      <w:u w:val="single"/>
    </w:rPr>
  </w:style>
  <w:style w:type="paragraph" w:styleId="Footer">
    <w:name w:val="footer"/>
    <w:basedOn w:val="Normal"/>
    <w:link w:val="VoettekstTeken"/>
    <w:rsid w:val="00870A1B"/>
    <w:pPr>
      <w:tabs>
        <w:tab w:val="center" w:pos="4678"/>
        <w:tab w:val="right" w:pos="9356"/>
      </w:tabs>
    </w:pPr>
    <w:rPr>
      <w:lang w:val="fr-FR"/>
    </w:rPr>
  </w:style>
  <w:style w:type="character" w:customStyle="1" w:styleId="VoettekstTeken">
    <w:name w:val="Voettekst Teken"/>
    <w:link w:val="Footer"/>
    <w:locked/>
    <w:rsid w:val="00870A1B"/>
    <w:rPr>
      <w:rFonts w:ascii="Arial" w:hAnsi="Arial"/>
      <w:sz w:val="24"/>
      <w:lang w:eastAsia="en-US"/>
    </w:rPr>
  </w:style>
  <w:style w:type="character" w:styleId="FootnoteReference">
    <w:name w:val="footnote reference"/>
    <w:semiHidden/>
    <w:rsid w:val="00B534F2"/>
    <w:rPr>
      <w:vertAlign w:val="superscript"/>
    </w:rPr>
  </w:style>
  <w:style w:type="paragraph" w:styleId="FootnoteText">
    <w:name w:val="footnote text"/>
    <w:basedOn w:val="Normal"/>
    <w:link w:val="VoetnoottekstTeken"/>
    <w:semiHidden/>
    <w:rsid w:val="00B534F2"/>
    <w:rPr>
      <w:sz w:val="20"/>
      <w:szCs w:val="20"/>
      <w:lang w:val="fr-FR"/>
    </w:rPr>
  </w:style>
  <w:style w:type="character" w:customStyle="1" w:styleId="VoetnoottekstTeken">
    <w:name w:val="Voetnoottekst Teken"/>
    <w:link w:val="FootnoteText"/>
    <w:locked/>
    <w:rsid w:val="00B534F2"/>
    <w:rPr>
      <w:rFonts w:ascii="Arial" w:hAnsi="Arial"/>
      <w:lang w:eastAsia="en-US"/>
    </w:rPr>
  </w:style>
  <w:style w:type="paragraph" w:styleId="Header">
    <w:name w:val="header"/>
    <w:basedOn w:val="Normal"/>
    <w:link w:val="KoptekstTeken"/>
    <w:rsid w:val="0018656F"/>
    <w:pPr>
      <w:tabs>
        <w:tab w:val="center" w:pos="4678"/>
        <w:tab w:val="right" w:pos="9356"/>
      </w:tabs>
    </w:pPr>
    <w:rPr>
      <w:lang w:val="fr-FR"/>
    </w:rPr>
  </w:style>
  <w:style w:type="character" w:customStyle="1" w:styleId="KoptekstTeken">
    <w:name w:val="Koptekst Teken"/>
    <w:link w:val="Header"/>
    <w:locked/>
    <w:rsid w:val="0018656F"/>
    <w:rPr>
      <w:rFonts w:ascii="Arial" w:hAnsi="Arial"/>
      <w:sz w:val="24"/>
      <w:lang w:eastAsia="en-US"/>
    </w:rPr>
  </w:style>
  <w:style w:type="character" w:styleId="Hyperlink">
    <w:name w:val="Hyperlink"/>
    <w:uiPriority w:val="99"/>
    <w:rsid w:val="00B534F2"/>
    <w:rPr>
      <w:color w:val="0000FF"/>
      <w:u w:val="single"/>
    </w:rPr>
  </w:style>
  <w:style w:type="paragraph" w:styleId="Index1">
    <w:name w:val="index 1"/>
    <w:basedOn w:val="Normal"/>
    <w:next w:val="Normal"/>
    <w:autoRedefine/>
    <w:semiHidden/>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semiHidden/>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semiHidden/>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semiHidden/>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semiHidden/>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semiHidden/>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semiHidden/>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semiHidden/>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9"/>
      </w:numPr>
      <w:spacing w:after="120"/>
      <w:jc w:val="both"/>
    </w:pPr>
    <w:rPr>
      <w:szCs w:val="20"/>
      <w:lang w:eastAsia="en-GB"/>
    </w:rPr>
  </w:style>
  <w:style w:type="paragraph" w:customStyle="1" w:styleId="List1indent">
    <w:name w:val="List 1 indent"/>
    <w:basedOn w:val="Normal"/>
    <w:rsid w:val="007379A8"/>
    <w:pPr>
      <w:numPr>
        <w:ilvl w:val="1"/>
        <w:numId w:val="9"/>
      </w:numPr>
      <w:tabs>
        <w:tab w:val="clear" w:pos="993"/>
        <w:tab w:val="num" w:pos="1134"/>
      </w:tabs>
      <w:spacing w:after="120"/>
      <w:ind w:left="1134"/>
      <w:jc w:val="both"/>
    </w:pPr>
    <w:rPr>
      <w:szCs w:val="20"/>
      <w:lang w:eastAsia="en-GB"/>
    </w:rPr>
  </w:style>
  <w:style w:type="paragraph" w:customStyle="1" w:styleId="List1indent2">
    <w:name w:val="List 1 indent 2"/>
    <w:basedOn w:val="Normal"/>
    <w:rsid w:val="00B534F2"/>
    <w:pPr>
      <w:numPr>
        <w:ilvl w:val="2"/>
        <w:numId w:val="10"/>
      </w:numPr>
      <w:spacing w:after="120"/>
      <w:jc w:val="both"/>
    </w:pPr>
    <w:rPr>
      <w:sz w:val="20"/>
      <w:szCs w:val="20"/>
      <w:lang w:eastAsia="en-GB"/>
    </w:rPr>
  </w:style>
  <w:style w:type="paragraph" w:customStyle="1" w:styleId="List1indent2text">
    <w:name w:val="List 1 indent 2 text"/>
    <w:basedOn w:val="Normal"/>
    <w:rsid w:val="00B534F2"/>
    <w:pPr>
      <w:spacing w:after="120"/>
      <w:ind w:left="1701"/>
      <w:jc w:val="both"/>
    </w:pPr>
    <w:rPr>
      <w:sz w:val="20"/>
      <w:szCs w:val="20"/>
      <w:lang w:eastAsia="en-GB"/>
    </w:rPr>
  </w:style>
  <w:style w:type="paragraph" w:customStyle="1" w:styleId="List1indenttext">
    <w:name w:val="List 1 indent text"/>
    <w:basedOn w:val="Normal"/>
    <w:rsid w:val="00B534F2"/>
    <w:pPr>
      <w:spacing w:after="120"/>
      <w:ind w:left="1134"/>
      <w:jc w:val="both"/>
    </w:pPr>
    <w:rPr>
      <w:szCs w:val="20"/>
      <w:lang w:eastAsia="en-GB"/>
    </w:rPr>
  </w:style>
  <w:style w:type="paragraph" w:customStyle="1" w:styleId="List1text">
    <w:name w:val="List 1 text"/>
    <w:basedOn w:val="Normal"/>
    <w:rsid w:val="00B534F2"/>
    <w:pPr>
      <w:spacing w:after="120"/>
      <w:ind w:left="567"/>
      <w:jc w:val="both"/>
    </w:pPr>
    <w:rPr>
      <w:szCs w:val="20"/>
      <w:lang w:eastAsia="en-GB"/>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1"/>
      </w:numPr>
    </w:pPr>
  </w:style>
  <w:style w:type="paragraph" w:styleId="NormalWeb">
    <w:name w:val="Normal (Web)"/>
    <w:basedOn w:val="Normal"/>
    <w:rsid w:val="00B534F2"/>
  </w:style>
  <w:style w:type="character" w:styleId="PageNumber">
    <w:name w:val="page number"/>
    <w:rsid w:val="00B534F2"/>
    <w:rPr>
      <w:rFonts w:ascii="Arial" w:hAnsi="Arial"/>
      <w:sz w:val="20"/>
    </w:rPr>
  </w:style>
  <w:style w:type="paragraph" w:styleId="Quote">
    <w:name w:val="Quote"/>
    <w:basedOn w:val="Normal"/>
    <w:link w:val="CitaatTeken"/>
    <w:qFormat/>
    <w:rsid w:val="00B534F2"/>
    <w:pPr>
      <w:spacing w:before="60" w:after="60"/>
      <w:ind w:left="567" w:right="935"/>
      <w:jc w:val="both"/>
    </w:pPr>
    <w:rPr>
      <w:i/>
      <w:lang w:val="fr-FR"/>
    </w:rPr>
  </w:style>
  <w:style w:type="character" w:customStyle="1" w:styleId="CitaatTeken">
    <w:name w:val="Citaat Teken"/>
    <w:link w:val="Quote"/>
    <w:locked/>
    <w:rsid w:val="00B534F2"/>
    <w:rPr>
      <w:rFonts w:ascii="Arial" w:hAnsi="Arial"/>
      <w:i/>
      <w:sz w:val="24"/>
      <w:lang w:eastAsia="en-US"/>
    </w:rPr>
  </w:style>
  <w:style w:type="paragraph" w:customStyle="1" w:styleId="References">
    <w:name w:val="References"/>
    <w:basedOn w:val="Normal"/>
    <w:rsid w:val="00B534F2"/>
    <w:pPr>
      <w:numPr>
        <w:numId w:val="12"/>
      </w:numPr>
      <w:tabs>
        <w:tab w:val="left" w:pos="567"/>
      </w:tabs>
      <w:spacing w:after="120"/>
    </w:pPr>
    <w:rPr>
      <w:szCs w:val="20"/>
    </w:rPr>
  </w:style>
  <w:style w:type="paragraph" w:styleId="Subtitle">
    <w:name w:val="Subtitle"/>
    <w:basedOn w:val="Normal"/>
    <w:link w:val="SubtitelTeken"/>
    <w:qFormat/>
    <w:rsid w:val="00B534F2"/>
    <w:pPr>
      <w:spacing w:after="60"/>
      <w:jc w:val="center"/>
      <w:outlineLvl w:val="1"/>
    </w:pPr>
    <w:rPr>
      <w:b/>
      <w:sz w:val="28"/>
      <w:szCs w:val="28"/>
      <w:lang w:val="fr-FR"/>
    </w:rPr>
  </w:style>
  <w:style w:type="character" w:customStyle="1" w:styleId="SubtitelTeken">
    <w:name w:val="Subtitel Teken"/>
    <w:link w:val="Subtitle"/>
    <w:locked/>
    <w:rsid w:val="00B534F2"/>
    <w:rPr>
      <w:rFonts w:ascii="Arial" w:hAnsi="Arial"/>
      <w:b/>
      <w:sz w:val="28"/>
      <w:lang w:eastAsia="en-US"/>
    </w:rPr>
  </w:style>
  <w:style w:type="paragraph" w:styleId="TableofFigures">
    <w:name w:val="table of figures"/>
    <w:basedOn w:val="Normal"/>
    <w:next w:val="Normal"/>
    <w:semiHidden/>
    <w:rsid w:val="00B534F2"/>
    <w:pPr>
      <w:tabs>
        <w:tab w:val="left" w:pos="1418"/>
        <w:tab w:val="right" w:pos="9639"/>
      </w:tabs>
      <w:spacing w:before="60" w:after="60"/>
      <w:ind w:left="1418" w:hanging="1418"/>
    </w:pPr>
  </w:style>
  <w:style w:type="paragraph" w:customStyle="1" w:styleId="Table">
    <w:name w:val="Table_#"/>
    <w:basedOn w:val="Normal"/>
    <w:next w:val="Normal"/>
    <w:rsid w:val="00B534F2"/>
    <w:pPr>
      <w:numPr>
        <w:numId w:val="13"/>
      </w:numPr>
      <w:spacing w:before="120" w:after="120"/>
      <w:jc w:val="center"/>
    </w:pPr>
    <w:rPr>
      <w:i/>
      <w:szCs w:val="20"/>
      <w:lang w:eastAsia="en-GB"/>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elTeken"/>
    <w:qFormat/>
    <w:rsid w:val="00B534F2"/>
    <w:pPr>
      <w:spacing w:before="180" w:after="60"/>
      <w:jc w:val="center"/>
      <w:outlineLvl w:val="0"/>
    </w:pPr>
    <w:rPr>
      <w:b/>
      <w:bCs/>
      <w:kern w:val="28"/>
      <w:sz w:val="32"/>
      <w:szCs w:val="32"/>
      <w:lang w:val="fr-FR"/>
    </w:rPr>
  </w:style>
  <w:style w:type="character" w:customStyle="1" w:styleId="TitelTeken">
    <w:name w:val="Titel Teken"/>
    <w:link w:val="Title"/>
    <w:locked/>
    <w:rsid w:val="00B534F2"/>
    <w:rPr>
      <w:rFonts w:ascii="Arial" w:hAnsi="Arial"/>
      <w:b/>
      <w:kern w:val="28"/>
      <w:sz w:val="32"/>
      <w:lang w:eastAsia="en-US"/>
    </w:rPr>
  </w:style>
  <w:style w:type="paragraph" w:styleId="TOC1">
    <w:name w:val="toc 1"/>
    <w:basedOn w:val="Normal"/>
    <w:next w:val="Normal"/>
    <w:autoRedefine/>
    <w:uiPriority w:val="39"/>
    <w:qFormat/>
    <w:rsid w:val="00B534F2"/>
    <w:pPr>
      <w:tabs>
        <w:tab w:val="left" w:pos="567"/>
        <w:tab w:val="right" w:pos="9639"/>
      </w:tabs>
      <w:spacing w:before="120"/>
      <w:ind w:left="567" w:right="142" w:hanging="567"/>
      <w:jc w:val="both"/>
    </w:pPr>
    <w:rPr>
      <w:rFonts w:cs="Arial"/>
      <w:b/>
      <w:bCs/>
      <w:caps/>
    </w:rPr>
  </w:style>
  <w:style w:type="paragraph" w:styleId="TOC2">
    <w:name w:val="toc 2"/>
    <w:basedOn w:val="Normal"/>
    <w:next w:val="Normal"/>
    <w:autoRedefine/>
    <w:uiPriority w:val="39"/>
    <w:qFormat/>
    <w:rsid w:val="00B534F2"/>
    <w:pPr>
      <w:tabs>
        <w:tab w:val="left" w:pos="851"/>
        <w:tab w:val="right" w:pos="9639"/>
      </w:tabs>
      <w:spacing w:before="120" w:after="120"/>
    </w:pPr>
    <w:rPr>
      <w:bCs/>
      <w:szCs w:val="20"/>
    </w:rPr>
  </w:style>
  <w:style w:type="paragraph" w:styleId="TOC3">
    <w:name w:val="toc 3"/>
    <w:basedOn w:val="Normal"/>
    <w:next w:val="Normal"/>
    <w:autoRedefine/>
    <w:uiPriority w:val="39"/>
    <w:qFormat/>
    <w:rsid w:val="00B534F2"/>
    <w:pPr>
      <w:tabs>
        <w:tab w:val="left" w:pos="1701"/>
        <w:tab w:val="right" w:pos="9639"/>
      </w:tabs>
      <w:ind w:left="851"/>
    </w:pPr>
    <w:rPr>
      <w:sz w:val="20"/>
      <w:szCs w:val="20"/>
    </w:rPr>
  </w:style>
  <w:style w:type="paragraph" w:styleId="TOC4">
    <w:name w:val="toc 4"/>
    <w:basedOn w:val="Normal"/>
    <w:next w:val="Normal"/>
    <w:autoRedefine/>
    <w:semiHidden/>
    <w:rsid w:val="008F5390"/>
    <w:pPr>
      <w:tabs>
        <w:tab w:val="left" w:pos="1701"/>
        <w:tab w:val="right" w:pos="9639"/>
      </w:tabs>
      <w:spacing w:before="240" w:after="240"/>
      <w:ind w:left="1701" w:hanging="1701"/>
    </w:pPr>
    <w:rPr>
      <w:rFonts w:ascii="Arial Bold" w:hAnsi="Arial Bold" w:cs="Arial"/>
      <w:b/>
      <w:caps/>
      <w:noProof/>
      <w:szCs w:val="22"/>
      <w:lang w:eastAsia="en-GB"/>
    </w:rPr>
  </w:style>
  <w:style w:type="paragraph" w:styleId="TOC5">
    <w:name w:val="toc 5"/>
    <w:basedOn w:val="Normal"/>
    <w:next w:val="Normal"/>
    <w:autoRedefine/>
    <w:semiHidden/>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semiHidden/>
    <w:rsid w:val="00B534F2"/>
    <w:pPr>
      <w:ind w:left="960"/>
    </w:pPr>
    <w:rPr>
      <w:sz w:val="20"/>
      <w:szCs w:val="20"/>
    </w:rPr>
  </w:style>
  <w:style w:type="paragraph" w:styleId="TOC7">
    <w:name w:val="toc 7"/>
    <w:basedOn w:val="Normal"/>
    <w:next w:val="Normal"/>
    <w:autoRedefine/>
    <w:semiHidden/>
    <w:rsid w:val="00B534F2"/>
    <w:pPr>
      <w:ind w:left="1200"/>
    </w:pPr>
    <w:rPr>
      <w:sz w:val="20"/>
      <w:szCs w:val="20"/>
    </w:rPr>
  </w:style>
  <w:style w:type="paragraph" w:styleId="TOC8">
    <w:name w:val="toc 8"/>
    <w:basedOn w:val="Normal"/>
    <w:next w:val="Normal"/>
    <w:autoRedefine/>
    <w:semiHidden/>
    <w:rsid w:val="00B534F2"/>
    <w:pPr>
      <w:ind w:left="1440"/>
    </w:pPr>
    <w:rPr>
      <w:sz w:val="20"/>
      <w:szCs w:val="20"/>
    </w:rPr>
  </w:style>
  <w:style w:type="paragraph" w:styleId="TOC9">
    <w:name w:val="toc 9"/>
    <w:basedOn w:val="Normal"/>
    <w:next w:val="Normal"/>
    <w:autoRedefine/>
    <w:semiHidden/>
    <w:rsid w:val="00B534F2"/>
    <w:pPr>
      <w:ind w:left="1680"/>
    </w:pPr>
    <w:rPr>
      <w:sz w:val="20"/>
      <w:szCs w:val="20"/>
    </w:rPr>
  </w:style>
  <w:style w:type="table" w:styleId="TableGrid">
    <w:name w:val="Table Grid"/>
    <w:basedOn w:val="TableNormal"/>
    <w:rsid w:val="00371BEF"/>
    <w:rPr>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nnexHeading1">
    <w:name w:val="Annex Heading 1"/>
    <w:basedOn w:val="Normal"/>
    <w:next w:val="BodyText"/>
    <w:rsid w:val="00F710A0"/>
    <w:pPr>
      <w:spacing w:before="120" w:after="120"/>
    </w:pPr>
    <w:rPr>
      <w:rFonts w:cs="Arial"/>
      <w:b/>
      <w:caps/>
      <w:sz w:val="24"/>
      <w:lang w:eastAsia="en-GB"/>
    </w:rPr>
  </w:style>
  <w:style w:type="paragraph" w:customStyle="1" w:styleId="AnnexHeading2">
    <w:name w:val="Annex Heading 2"/>
    <w:basedOn w:val="Normal"/>
    <w:next w:val="BodyText"/>
    <w:rsid w:val="00F710A0"/>
    <w:pPr>
      <w:spacing w:before="120" w:after="120"/>
    </w:pPr>
    <w:rPr>
      <w:rFonts w:cs="Arial"/>
      <w:b/>
      <w:szCs w:val="22"/>
    </w:rPr>
  </w:style>
  <w:style w:type="paragraph" w:customStyle="1" w:styleId="AnnexHeading3">
    <w:name w:val="Annex Heading 3"/>
    <w:basedOn w:val="Normal"/>
    <w:next w:val="Normal"/>
    <w:rsid w:val="00F710A0"/>
    <w:pPr>
      <w:spacing w:before="120" w:after="120"/>
    </w:pPr>
    <w:rPr>
      <w:rFonts w:cs="Arial"/>
      <w:lang w:eastAsia="en-GB"/>
    </w:rPr>
  </w:style>
  <w:style w:type="paragraph" w:customStyle="1" w:styleId="AnnexHeading4">
    <w:name w:val="Annex Heading 4"/>
    <w:basedOn w:val="Normal"/>
    <w:next w:val="BodyText"/>
    <w:rsid w:val="00F710A0"/>
    <w:pPr>
      <w:spacing w:before="120" w:after="120"/>
    </w:pPr>
    <w:rPr>
      <w:rFonts w:cs="Arial"/>
      <w:lang w:eastAsia="en-GB"/>
    </w:rPr>
  </w:style>
  <w:style w:type="paragraph" w:styleId="List2">
    <w:name w:val="List 2"/>
    <w:basedOn w:val="Normal"/>
    <w:rsid w:val="007379A8"/>
    <w:pPr>
      <w:ind w:left="566" w:hanging="283"/>
    </w:pPr>
  </w:style>
  <w:style w:type="paragraph" w:styleId="BodyTextIndent3">
    <w:name w:val="Body Text Indent 3"/>
    <w:basedOn w:val="Normal"/>
    <w:link w:val="Plattetekstinspringen3Teken"/>
    <w:rsid w:val="00DD6174"/>
    <w:pPr>
      <w:spacing w:after="120"/>
      <w:ind w:left="1134"/>
    </w:pPr>
    <w:rPr>
      <w:szCs w:val="22"/>
      <w:lang w:val="fr-FR"/>
    </w:rPr>
  </w:style>
  <w:style w:type="paragraph" w:customStyle="1" w:styleId="AppendixHeading1">
    <w:name w:val="Appendix Heading 1"/>
    <w:basedOn w:val="Normal"/>
    <w:next w:val="BodyText"/>
    <w:rsid w:val="002F7535"/>
    <w:pPr>
      <w:tabs>
        <w:tab w:val="num" w:pos="567"/>
      </w:tabs>
      <w:spacing w:before="120" w:after="120"/>
      <w:ind w:left="567" w:hanging="567"/>
    </w:pPr>
    <w:rPr>
      <w:rFonts w:eastAsia="Times New Roman" w:cs="Arial"/>
      <w:b/>
      <w:caps/>
      <w:sz w:val="24"/>
      <w:szCs w:val="22"/>
      <w:lang w:eastAsia="en-GB"/>
    </w:rPr>
  </w:style>
  <w:style w:type="paragraph" w:customStyle="1" w:styleId="AppendixHeading2">
    <w:name w:val="Appendix Heading 2"/>
    <w:basedOn w:val="Normal"/>
    <w:next w:val="BodyText"/>
    <w:rsid w:val="002F7535"/>
    <w:pPr>
      <w:tabs>
        <w:tab w:val="num" w:pos="851"/>
      </w:tabs>
      <w:spacing w:before="120" w:after="120"/>
      <w:ind w:left="851" w:hanging="851"/>
    </w:pPr>
    <w:rPr>
      <w:rFonts w:eastAsia="Times New Roman" w:cs="Arial"/>
      <w:b/>
      <w:szCs w:val="22"/>
      <w:lang w:eastAsia="en-GB"/>
    </w:rPr>
  </w:style>
  <w:style w:type="paragraph" w:styleId="BodyTextFirstIndent">
    <w:name w:val="Body Text First Indent"/>
    <w:basedOn w:val="BodyText"/>
    <w:link w:val="PlatteteksteersteinspringingTeken"/>
    <w:rsid w:val="00DD6174"/>
    <w:pPr>
      <w:ind w:firstLine="210"/>
      <w:jc w:val="left"/>
    </w:pPr>
  </w:style>
  <w:style w:type="character" w:customStyle="1" w:styleId="PlatteteksteersteinspringingTeken">
    <w:name w:val="Platte tekst eerste inspringing Teken"/>
    <w:link w:val="BodyTextFirstIndent"/>
    <w:locked/>
    <w:rsid w:val="00DD6174"/>
    <w:rPr>
      <w:rFonts w:ascii="Arial" w:hAnsi="Arial"/>
      <w:sz w:val="24"/>
      <w:lang w:eastAsia="en-US"/>
    </w:rPr>
  </w:style>
  <w:style w:type="paragraph" w:styleId="BodyTextFirstIndent2">
    <w:name w:val="Body Text First Indent 2"/>
    <w:basedOn w:val="BodyTextIndent"/>
    <w:link w:val="Platteteksteersteinspringing2Teken"/>
    <w:rsid w:val="00DD6174"/>
    <w:pPr>
      <w:ind w:left="283" w:firstLine="210"/>
    </w:pPr>
  </w:style>
  <w:style w:type="character" w:customStyle="1" w:styleId="Platteteksteersteinspringing2Teken">
    <w:name w:val="Platte tekst eerste inspringing 2 Teken"/>
    <w:link w:val="BodyTextFirstIndent2"/>
    <w:locked/>
    <w:rsid w:val="00DD6174"/>
    <w:rPr>
      <w:rFonts w:ascii="Arial" w:hAnsi="Arial"/>
      <w:sz w:val="24"/>
      <w:lang w:eastAsia="en-US"/>
    </w:rPr>
  </w:style>
  <w:style w:type="character" w:customStyle="1" w:styleId="Plattetekstinspringen3Teken">
    <w:name w:val="Platte tekst inspringen 3 Teken"/>
    <w:link w:val="BodyTextIndent3"/>
    <w:locked/>
    <w:rsid w:val="00DD6174"/>
    <w:rPr>
      <w:rFonts w:ascii="Arial" w:hAnsi="Arial"/>
      <w:sz w:val="22"/>
      <w:lang w:eastAsia="en-US"/>
    </w:rPr>
  </w:style>
  <w:style w:type="paragraph" w:styleId="BodyText2">
    <w:name w:val="Body Text 2"/>
    <w:basedOn w:val="Normal"/>
    <w:link w:val="Plattetekst2Teken"/>
    <w:rsid w:val="00032948"/>
    <w:pPr>
      <w:spacing w:after="120" w:line="480" w:lineRule="auto"/>
    </w:pPr>
    <w:rPr>
      <w:lang w:val="fr-FR"/>
    </w:rPr>
  </w:style>
  <w:style w:type="character" w:customStyle="1" w:styleId="Plattetekst2Teken">
    <w:name w:val="Platte tekst 2 Teken"/>
    <w:link w:val="BodyText2"/>
    <w:locked/>
    <w:rsid w:val="00032948"/>
    <w:rPr>
      <w:rFonts w:ascii="Arial" w:hAnsi="Arial"/>
      <w:sz w:val="24"/>
      <w:lang w:eastAsia="en-US"/>
    </w:rPr>
  </w:style>
  <w:style w:type="paragraph" w:customStyle="1" w:styleId="AppendixHeading3">
    <w:name w:val="Appendix Heading 3"/>
    <w:basedOn w:val="Normal"/>
    <w:next w:val="Normal"/>
    <w:rsid w:val="002F7535"/>
    <w:pPr>
      <w:tabs>
        <w:tab w:val="num" w:pos="992"/>
      </w:tabs>
      <w:spacing w:before="120" w:after="120"/>
      <w:ind w:left="992" w:hanging="992"/>
    </w:pPr>
    <w:rPr>
      <w:rFonts w:eastAsia="Times New Roman" w:cs="Arial"/>
      <w:szCs w:val="22"/>
      <w:lang w:eastAsia="en-GB"/>
    </w:rPr>
  </w:style>
  <w:style w:type="character" w:customStyle="1" w:styleId="Kop1Teken">
    <w:name w:val="Kop 1 Teken"/>
    <w:link w:val="Heading1"/>
    <w:locked/>
    <w:rsid w:val="009B06B7"/>
    <w:rPr>
      <w:rFonts w:ascii="Arial" w:eastAsia="Times New Roman" w:hAnsi="Arial"/>
      <w:b/>
      <w:caps/>
      <w:kern w:val="28"/>
      <w:sz w:val="24"/>
      <w:szCs w:val="22"/>
      <w:lang w:val="fr-FR" w:eastAsia="de-DE"/>
    </w:rPr>
  </w:style>
  <w:style w:type="paragraph" w:styleId="ListParagraph">
    <w:name w:val="List Paragraph"/>
    <w:basedOn w:val="Normal"/>
    <w:qFormat/>
    <w:rsid w:val="009345C5"/>
    <w:pPr>
      <w:ind w:left="720"/>
    </w:pPr>
  </w:style>
  <w:style w:type="character" w:customStyle="1" w:styleId="apple-converted-space">
    <w:name w:val="apple-converted-space"/>
    <w:rsid w:val="009E7564"/>
    <w:rPr>
      <w:rFonts w:cs="Times New Roman"/>
    </w:rPr>
  </w:style>
  <w:style w:type="paragraph" w:customStyle="1" w:styleId="Style14ptBoldCentered">
    <w:name w:val="Style 14 pt Bold Centered"/>
    <w:basedOn w:val="Normal"/>
    <w:rsid w:val="00952FA5"/>
    <w:pPr>
      <w:spacing w:after="120"/>
      <w:jc w:val="center"/>
    </w:pPr>
    <w:rPr>
      <w:rFonts w:ascii="Times New Roman" w:hAnsi="Times New Roman"/>
      <w:b/>
      <w:bCs/>
      <w:sz w:val="28"/>
      <w:szCs w:val="20"/>
    </w:rPr>
  </w:style>
  <w:style w:type="paragraph" w:customStyle="1" w:styleId="Default">
    <w:name w:val="Default"/>
    <w:rsid w:val="00083D6F"/>
    <w:pPr>
      <w:autoSpaceDE w:val="0"/>
      <w:autoSpaceDN w:val="0"/>
      <w:adjustRightInd w:val="0"/>
    </w:pPr>
    <w:rPr>
      <w:rFonts w:ascii="Arial" w:hAnsi="Arial" w:cs="Arial"/>
      <w:color w:val="000000"/>
      <w:sz w:val="24"/>
      <w:szCs w:val="24"/>
    </w:rPr>
  </w:style>
  <w:style w:type="paragraph" w:styleId="Revision">
    <w:name w:val="Revision"/>
    <w:hidden/>
    <w:semiHidden/>
    <w:rsid w:val="00EA37F7"/>
    <w:rPr>
      <w:rFonts w:ascii="Arial" w:hAnsi="Arial"/>
      <w:sz w:val="22"/>
      <w:szCs w:val="24"/>
      <w:lang w:eastAsia="en-US"/>
    </w:rPr>
  </w:style>
  <w:style w:type="numbering" w:styleId="ArticleSection">
    <w:name w:val="Outline List 3"/>
    <w:basedOn w:val="NoList"/>
    <w:rsid w:val="00B71175"/>
    <w:pPr>
      <w:numPr>
        <w:numId w:val="3"/>
      </w:numPr>
    </w:pPr>
  </w:style>
  <w:style w:type="paragraph" w:customStyle="1" w:styleId="IALA">
    <w:name w:val="IALA"/>
    <w:basedOn w:val="BodyText"/>
    <w:link w:val="IALATegn"/>
    <w:uiPriority w:val="99"/>
    <w:rsid w:val="008C72EA"/>
    <w:rPr>
      <w:rFonts w:eastAsia="Times New Roman"/>
      <w:szCs w:val="22"/>
      <w:lang w:val="en-GB" w:eastAsia="en-GB"/>
    </w:rPr>
  </w:style>
  <w:style w:type="character" w:customStyle="1" w:styleId="IALATegn">
    <w:name w:val="IALA Tegn"/>
    <w:basedOn w:val="PlattetekstTeken"/>
    <w:link w:val="IALA"/>
    <w:uiPriority w:val="99"/>
    <w:locked/>
    <w:rsid w:val="008C72EA"/>
    <w:rPr>
      <w:rFonts w:ascii="Arial" w:eastAsia="Times New Roman" w:hAnsi="Arial"/>
      <w:sz w:val="22"/>
      <w:szCs w:val="22"/>
      <w:lang w:eastAsia="en-US"/>
    </w:rPr>
  </w:style>
  <w:style w:type="paragraph" w:styleId="TOCHeading">
    <w:name w:val="TOC Heading"/>
    <w:basedOn w:val="Heading1"/>
    <w:next w:val="Normal"/>
    <w:uiPriority w:val="39"/>
    <w:semiHidden/>
    <w:unhideWhenUsed/>
    <w:qFormat/>
    <w:rsid w:val="00CC63C5"/>
    <w:pPr>
      <w:keepLines/>
      <w:numPr>
        <w:numId w:val="0"/>
      </w:numPr>
      <w:spacing w:before="480" w:after="0" w:line="276" w:lineRule="auto"/>
      <w:outlineLvl w:val="9"/>
    </w:pPr>
    <w:rPr>
      <w:rFonts w:asciiTheme="majorHAnsi" w:eastAsiaTheme="majorEastAsia" w:hAnsiTheme="majorHAnsi" w:cstheme="majorBidi"/>
      <w:bCs/>
      <w:caps w:val="0"/>
      <w:color w:val="365F91" w:themeColor="accent1" w:themeShade="BF"/>
      <w:kern w:val="0"/>
      <w:sz w:val="28"/>
      <w:szCs w:val="28"/>
      <w:lang w:val="nl-BE" w:eastAsia="nl-BE"/>
    </w:rPr>
  </w:style>
  <w:style w:type="paragraph" w:customStyle="1" w:styleId="List1indent1">
    <w:name w:val="List 1 indent 1"/>
    <w:basedOn w:val="Normal"/>
    <w:qFormat/>
    <w:rsid w:val="00586038"/>
    <w:pPr>
      <w:tabs>
        <w:tab w:val="num" w:pos="1134"/>
      </w:tabs>
      <w:spacing w:after="120"/>
      <w:ind w:left="1134" w:hanging="567"/>
      <w:jc w:val="both"/>
    </w:pPr>
    <w:rPr>
      <w:rFonts w:eastAsia="Calibri" w:cs="Arial"/>
      <w:szCs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contact@iala-aism.org" TargetMode="External"/><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iala-aism.org"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ontact@iala-aism.org" TargetMode="External"/><Relationship Id="rId5" Type="http://schemas.openxmlformats.org/officeDocument/2006/relationships/settings" Target="settings.xml"/><Relationship Id="rId15" Type="http://schemas.openxmlformats.org/officeDocument/2006/relationships/image" Target="media/image2.png"/><Relationship Id="rId10" Type="http://schemas.openxmlformats.org/officeDocument/2006/relationships/image" Target="media/image1.pn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hyperlink" Target="http://www.iala-aism.org"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DEC210-D113-4D5F-9DF6-8C1C45477C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Pages>
  <Words>2513</Words>
  <Characters>13827</Characters>
  <Application>Microsoft Office Word</Application>
  <DocSecurity>4</DocSecurity>
  <Lines>115</Lines>
  <Paragraphs>32</Paragraphs>
  <ScaleCrop>false</ScaleCrop>
  <HeadingPairs>
    <vt:vector size="8" baseType="variant">
      <vt:variant>
        <vt:lpstr>Title</vt:lpstr>
      </vt:variant>
      <vt:variant>
        <vt:i4>1</vt:i4>
      </vt:variant>
      <vt:variant>
        <vt:lpstr>Titel</vt:lpstr>
      </vt:variant>
      <vt:variant>
        <vt:i4>1</vt:i4>
      </vt:variant>
      <vt:variant>
        <vt:lpstr>Otsikko</vt:lpstr>
      </vt:variant>
      <vt:variant>
        <vt:i4>1</vt:i4>
      </vt:variant>
      <vt:variant>
        <vt:lpstr>Titre</vt:lpstr>
      </vt:variant>
      <vt:variant>
        <vt:i4>1</vt:i4>
      </vt:variant>
    </vt:vector>
  </HeadingPairs>
  <TitlesOfParts>
    <vt:vector size="4" baseType="lpstr">
      <vt:lpstr>Guidelline Template</vt:lpstr>
      <vt:lpstr>Guidelline Template</vt:lpstr>
      <vt:lpstr>Guidelline Template</vt:lpstr>
      <vt:lpstr>Guidelline Template</vt:lpstr>
    </vt:vector>
  </TitlesOfParts>
  <Company>Kongsberg Norcontrol IT</Company>
  <LinksUpToDate>false</LinksUpToDate>
  <CharactersWithSpaces>16308</CharactersWithSpaces>
  <SharedDoc>false</SharedDoc>
  <HLinks>
    <vt:vector size="78" baseType="variant">
      <vt:variant>
        <vt:i4>1376315</vt:i4>
      </vt:variant>
      <vt:variant>
        <vt:i4>62</vt:i4>
      </vt:variant>
      <vt:variant>
        <vt:i4>0</vt:i4>
      </vt:variant>
      <vt:variant>
        <vt:i4>5</vt:i4>
      </vt:variant>
      <vt:variant>
        <vt:lpwstr/>
      </vt:variant>
      <vt:variant>
        <vt:lpwstr>_Toc367195607</vt:lpwstr>
      </vt:variant>
      <vt:variant>
        <vt:i4>1835064</vt:i4>
      </vt:variant>
      <vt:variant>
        <vt:i4>56</vt:i4>
      </vt:variant>
      <vt:variant>
        <vt:i4>0</vt:i4>
      </vt:variant>
      <vt:variant>
        <vt:i4>5</vt:i4>
      </vt:variant>
      <vt:variant>
        <vt:lpwstr/>
      </vt:variant>
      <vt:variant>
        <vt:lpwstr>_Toc367195593</vt:lpwstr>
      </vt:variant>
      <vt:variant>
        <vt:i4>1835064</vt:i4>
      </vt:variant>
      <vt:variant>
        <vt:i4>50</vt:i4>
      </vt:variant>
      <vt:variant>
        <vt:i4>0</vt:i4>
      </vt:variant>
      <vt:variant>
        <vt:i4>5</vt:i4>
      </vt:variant>
      <vt:variant>
        <vt:lpwstr/>
      </vt:variant>
      <vt:variant>
        <vt:lpwstr>_Toc367195592</vt:lpwstr>
      </vt:variant>
      <vt:variant>
        <vt:i4>1835064</vt:i4>
      </vt:variant>
      <vt:variant>
        <vt:i4>44</vt:i4>
      </vt:variant>
      <vt:variant>
        <vt:i4>0</vt:i4>
      </vt:variant>
      <vt:variant>
        <vt:i4>5</vt:i4>
      </vt:variant>
      <vt:variant>
        <vt:lpwstr/>
      </vt:variant>
      <vt:variant>
        <vt:lpwstr>_Toc367195591</vt:lpwstr>
      </vt:variant>
      <vt:variant>
        <vt:i4>1835064</vt:i4>
      </vt:variant>
      <vt:variant>
        <vt:i4>38</vt:i4>
      </vt:variant>
      <vt:variant>
        <vt:i4>0</vt:i4>
      </vt:variant>
      <vt:variant>
        <vt:i4>5</vt:i4>
      </vt:variant>
      <vt:variant>
        <vt:lpwstr/>
      </vt:variant>
      <vt:variant>
        <vt:lpwstr>_Toc367195590</vt:lpwstr>
      </vt:variant>
      <vt:variant>
        <vt:i4>1900600</vt:i4>
      </vt:variant>
      <vt:variant>
        <vt:i4>32</vt:i4>
      </vt:variant>
      <vt:variant>
        <vt:i4>0</vt:i4>
      </vt:variant>
      <vt:variant>
        <vt:i4>5</vt:i4>
      </vt:variant>
      <vt:variant>
        <vt:lpwstr/>
      </vt:variant>
      <vt:variant>
        <vt:lpwstr>_Toc367195586</vt:lpwstr>
      </vt:variant>
      <vt:variant>
        <vt:i4>1900600</vt:i4>
      </vt:variant>
      <vt:variant>
        <vt:i4>26</vt:i4>
      </vt:variant>
      <vt:variant>
        <vt:i4>0</vt:i4>
      </vt:variant>
      <vt:variant>
        <vt:i4>5</vt:i4>
      </vt:variant>
      <vt:variant>
        <vt:lpwstr/>
      </vt:variant>
      <vt:variant>
        <vt:lpwstr>_Toc367195585</vt:lpwstr>
      </vt:variant>
      <vt:variant>
        <vt:i4>1900600</vt:i4>
      </vt:variant>
      <vt:variant>
        <vt:i4>20</vt:i4>
      </vt:variant>
      <vt:variant>
        <vt:i4>0</vt:i4>
      </vt:variant>
      <vt:variant>
        <vt:i4>5</vt:i4>
      </vt:variant>
      <vt:variant>
        <vt:lpwstr/>
      </vt:variant>
      <vt:variant>
        <vt:lpwstr>_Toc367195584</vt:lpwstr>
      </vt:variant>
      <vt:variant>
        <vt:i4>1245240</vt:i4>
      </vt:variant>
      <vt:variant>
        <vt:i4>14</vt:i4>
      </vt:variant>
      <vt:variant>
        <vt:i4>0</vt:i4>
      </vt:variant>
      <vt:variant>
        <vt:i4>5</vt:i4>
      </vt:variant>
      <vt:variant>
        <vt:lpwstr/>
      </vt:variant>
      <vt:variant>
        <vt:lpwstr>_Toc367195569</vt:lpwstr>
      </vt:variant>
      <vt:variant>
        <vt:i4>1245240</vt:i4>
      </vt:variant>
      <vt:variant>
        <vt:i4>8</vt:i4>
      </vt:variant>
      <vt:variant>
        <vt:i4>0</vt:i4>
      </vt:variant>
      <vt:variant>
        <vt:i4>5</vt:i4>
      </vt:variant>
      <vt:variant>
        <vt:lpwstr/>
      </vt:variant>
      <vt:variant>
        <vt:lpwstr>_Toc367195562</vt:lpwstr>
      </vt:variant>
      <vt:variant>
        <vt:i4>1114168</vt:i4>
      </vt:variant>
      <vt:variant>
        <vt:i4>2</vt:i4>
      </vt:variant>
      <vt:variant>
        <vt:i4>0</vt:i4>
      </vt:variant>
      <vt:variant>
        <vt:i4>5</vt:i4>
      </vt:variant>
      <vt:variant>
        <vt:lpwstr/>
      </vt:variant>
      <vt:variant>
        <vt:lpwstr>_Toc367195544</vt:lpwstr>
      </vt:variant>
      <vt:variant>
        <vt:i4>983070</vt:i4>
      </vt:variant>
      <vt:variant>
        <vt:i4>3</vt:i4>
      </vt:variant>
      <vt:variant>
        <vt:i4>0</vt:i4>
      </vt:variant>
      <vt:variant>
        <vt:i4>5</vt:i4>
      </vt:variant>
      <vt:variant>
        <vt:lpwstr>http://www.iala-aism.org/</vt:lpwstr>
      </vt:variant>
      <vt:variant>
        <vt:lpwstr/>
      </vt:variant>
      <vt:variant>
        <vt:i4>6160444</vt:i4>
      </vt:variant>
      <vt:variant>
        <vt:i4>0</vt:i4>
      </vt:variant>
      <vt:variant>
        <vt:i4>0</vt:i4>
      </vt:variant>
      <vt:variant>
        <vt:i4>5</vt:i4>
      </vt:variant>
      <vt:variant>
        <vt:lpwstr>mailto:contact@iala-aism.org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creator>Steve Guest</dc:creator>
  <cp:lastModifiedBy>Wim</cp:lastModifiedBy>
  <cp:revision>2</cp:revision>
  <cp:lastPrinted>2008-12-16T07:01:00Z</cp:lastPrinted>
  <dcterms:created xsi:type="dcterms:W3CDTF">2015-03-11T14:48:00Z</dcterms:created>
  <dcterms:modified xsi:type="dcterms:W3CDTF">2015-03-11T14:48:00Z</dcterms:modified>
</cp:coreProperties>
</file>